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48208" w14:textId="77777777" w:rsidR="00AD36D6" w:rsidRDefault="00AD36D6" w:rsidP="00AD36D6">
      <w:pPr>
        <w:pStyle w:val="BodyText"/>
        <w:spacing w:before="0" w:after="360"/>
        <w:jc w:val="center"/>
        <w:rPr>
          <w:b/>
          <w:sz w:val="24"/>
          <w:szCs w:val="24"/>
          <w:lang w:val="en-US"/>
        </w:rPr>
      </w:pPr>
      <w:bookmarkStart w:id="0" w:name="_Hlk22049569"/>
      <w:r>
        <w:rPr>
          <w:b/>
          <w:sz w:val="24"/>
          <w:szCs w:val="24"/>
          <w:lang w:val="en-US"/>
        </w:rPr>
        <w:t>GOLD COAST KART CLUB LIMITED</w:t>
      </w:r>
      <w:r w:rsidR="004A451D">
        <w:rPr>
          <w:b/>
          <w:sz w:val="24"/>
          <w:szCs w:val="24"/>
          <w:lang w:val="en-US"/>
        </w:rPr>
        <w:br/>
      </w:r>
      <w:r w:rsidR="004A451D" w:rsidRPr="004A451D">
        <w:rPr>
          <w:b/>
          <w:sz w:val="22"/>
          <w:lang w:val="en-US"/>
        </w:rPr>
        <w:t>ACN 153 618 618</w:t>
      </w:r>
    </w:p>
    <w:p w14:paraId="289D22C8" w14:textId="77777777" w:rsidR="00AD36D6" w:rsidRDefault="00AD36D6" w:rsidP="00AD36D6">
      <w:pPr>
        <w:rPr>
          <w:b/>
          <w:sz w:val="24"/>
          <w:szCs w:val="24"/>
        </w:rPr>
      </w:pPr>
      <w:r>
        <w:rPr>
          <w:b/>
          <w:sz w:val="24"/>
          <w:szCs w:val="24"/>
        </w:rPr>
        <w:t>PROXY FORM</w:t>
      </w:r>
    </w:p>
    <w:p w14:paraId="2F4C1D23" w14:textId="77777777" w:rsidR="00AD36D6" w:rsidRDefault="00AD36D6" w:rsidP="00AD36D6">
      <w:pPr>
        <w:pStyle w:val="BodyText"/>
        <w:tabs>
          <w:tab w:val="right" w:leader="dot" w:pos="10206"/>
        </w:tabs>
      </w:pPr>
      <w:r>
        <w:t xml:space="preserve">I  </w:t>
      </w:r>
      <w:r>
        <w:tab/>
      </w:r>
    </w:p>
    <w:p w14:paraId="16069053" w14:textId="77777777" w:rsidR="00AD36D6" w:rsidRDefault="00AD36D6" w:rsidP="00AD36D6">
      <w:pPr>
        <w:pStyle w:val="BodyText"/>
        <w:tabs>
          <w:tab w:val="right" w:leader="dot" w:pos="10206"/>
        </w:tabs>
      </w:pPr>
      <w:r>
        <w:t xml:space="preserve">of  </w:t>
      </w:r>
      <w:r>
        <w:tab/>
      </w:r>
    </w:p>
    <w:p w14:paraId="14DB7401" w14:textId="77777777" w:rsidR="00AD36D6" w:rsidRDefault="00AD36D6" w:rsidP="00AD36D6">
      <w:pPr>
        <w:pStyle w:val="BodyText"/>
      </w:pPr>
      <w:r>
        <w:t xml:space="preserve">being a member of the </w:t>
      </w:r>
      <w:proofErr w:type="gramStart"/>
      <w:r>
        <w:t>above named</w:t>
      </w:r>
      <w:proofErr w:type="gramEnd"/>
      <w:r>
        <w:t xml:space="preserve"> Company, </w:t>
      </w:r>
      <w:r>
        <w:rPr>
          <w:b/>
        </w:rPr>
        <w:t>HEREBY APPOINT</w:t>
      </w:r>
    </w:p>
    <w:p w14:paraId="41FE1884" w14:textId="77777777" w:rsidR="00AD36D6" w:rsidRDefault="00AD36D6" w:rsidP="00AD36D6">
      <w:pPr>
        <w:pStyle w:val="BodyText"/>
        <w:tabs>
          <w:tab w:val="left" w:leader="dot" w:pos="4678"/>
          <w:tab w:val="left" w:leader="dot" w:pos="9923"/>
        </w:tabs>
      </w:pPr>
      <w:r>
        <w:t>………</w:t>
      </w:r>
      <w:r>
        <w:tab/>
        <w:t xml:space="preserve"> of </w:t>
      </w:r>
      <w:bookmarkStart w:id="1" w:name="_GoBack"/>
      <w:bookmarkEnd w:id="1"/>
      <w:r>
        <w:tab/>
        <w:t>…</w:t>
      </w:r>
    </w:p>
    <w:p w14:paraId="4BFF44BD" w14:textId="77777777" w:rsidR="00AD36D6" w:rsidRDefault="00AD36D6" w:rsidP="00AD36D6">
      <w:pPr>
        <w:pStyle w:val="BodyText"/>
        <w:tabs>
          <w:tab w:val="left" w:leader="dot" w:pos="4678"/>
          <w:tab w:val="left" w:leader="dot" w:pos="9923"/>
        </w:tabs>
      </w:pPr>
      <w:r>
        <w:t>or failing him or her ………</w:t>
      </w:r>
      <w:r>
        <w:tab/>
        <w:t xml:space="preserve"> of </w:t>
      </w:r>
      <w:r>
        <w:tab/>
        <w:t>…</w:t>
      </w:r>
    </w:p>
    <w:p w14:paraId="1AFCD6C3" w14:textId="00BC846B" w:rsidR="00AD36D6" w:rsidRDefault="00AD36D6" w:rsidP="00AD36D6">
      <w:pPr>
        <w:pStyle w:val="BodyText"/>
        <w:spacing w:before="120"/>
      </w:pPr>
      <w:r>
        <w:t xml:space="preserve">as my proxy to vote for me on my behalf at the </w:t>
      </w:r>
      <w:r w:rsidR="00F05678">
        <w:t>Annual</w:t>
      </w:r>
      <w:r>
        <w:t xml:space="preserve"> General Meeting of the Members of the Company to be held at</w:t>
      </w:r>
      <w:r w:rsidR="00301BAE">
        <w:t xml:space="preserve"> </w:t>
      </w:r>
      <w:r w:rsidR="00301BAE" w:rsidRPr="00F063F1">
        <w:rPr>
          <w:b/>
        </w:rPr>
        <w:t xml:space="preserve">7.30pm </w:t>
      </w:r>
      <w:r w:rsidR="005C48D8" w:rsidRPr="00F063F1">
        <w:rPr>
          <w:b/>
        </w:rPr>
        <w:t>(</w:t>
      </w:r>
      <w:r w:rsidR="004A451D" w:rsidRPr="00F063F1">
        <w:rPr>
          <w:b/>
        </w:rPr>
        <w:t>Brisbane</w:t>
      </w:r>
      <w:r w:rsidR="005C48D8" w:rsidRPr="00F063F1">
        <w:rPr>
          <w:b/>
        </w:rPr>
        <w:t xml:space="preserve"> </w:t>
      </w:r>
      <w:r w:rsidR="004A451D" w:rsidRPr="00F063F1">
        <w:rPr>
          <w:b/>
        </w:rPr>
        <w:t>time</w:t>
      </w:r>
      <w:r w:rsidR="005C48D8" w:rsidRPr="00F063F1">
        <w:rPr>
          <w:b/>
        </w:rPr>
        <w:t>)</w:t>
      </w:r>
      <w:r w:rsidRPr="00F063F1">
        <w:rPr>
          <w:b/>
        </w:rPr>
        <w:t xml:space="preserve"> </w:t>
      </w:r>
      <w:r>
        <w:t xml:space="preserve">on </w:t>
      </w:r>
      <w:r w:rsidR="00E1637F">
        <w:rPr>
          <w:b/>
        </w:rPr>
        <w:t>Wednesday 11</w:t>
      </w:r>
      <w:r w:rsidR="00E1637F" w:rsidRPr="00E1637F">
        <w:rPr>
          <w:b/>
          <w:vertAlign w:val="superscript"/>
        </w:rPr>
        <w:t>th</w:t>
      </w:r>
      <w:r w:rsidR="00E1637F">
        <w:rPr>
          <w:b/>
        </w:rPr>
        <w:t xml:space="preserve"> December</w:t>
      </w:r>
      <w:r w:rsidR="00A60755">
        <w:rPr>
          <w:b/>
        </w:rPr>
        <w:t xml:space="preserve"> 201</w:t>
      </w:r>
      <w:r w:rsidR="00E1637F">
        <w:rPr>
          <w:b/>
        </w:rPr>
        <w:t>9</w:t>
      </w:r>
      <w:r>
        <w:t xml:space="preserve"> at </w:t>
      </w:r>
      <w:r w:rsidR="00F063F1" w:rsidRPr="00F063F1">
        <w:rPr>
          <w:b/>
        </w:rPr>
        <w:t xml:space="preserve">Nerang </w:t>
      </w:r>
      <w:r w:rsidR="00F80F83">
        <w:rPr>
          <w:b/>
        </w:rPr>
        <w:t>Neighbourhood</w:t>
      </w:r>
      <w:r w:rsidR="00F063F1" w:rsidRPr="00F063F1">
        <w:rPr>
          <w:b/>
        </w:rPr>
        <w:t xml:space="preserve"> Centre, </w:t>
      </w:r>
      <w:r w:rsidR="00F063F1">
        <w:rPr>
          <w:b/>
        </w:rPr>
        <w:br/>
      </w:r>
      <w:r w:rsidR="00F80F83">
        <w:rPr>
          <w:rFonts w:eastAsia="Arial"/>
          <w:b/>
          <w:szCs w:val="20"/>
        </w:rPr>
        <w:t>29 Martin Street</w:t>
      </w:r>
      <w:r w:rsidR="00F80F83" w:rsidRPr="00531BCE">
        <w:rPr>
          <w:rFonts w:eastAsia="Arial"/>
          <w:b/>
          <w:szCs w:val="20"/>
        </w:rPr>
        <w:t xml:space="preserve"> </w:t>
      </w:r>
      <w:r w:rsidR="00F80F83">
        <w:rPr>
          <w:rFonts w:eastAsia="Arial"/>
          <w:b/>
          <w:szCs w:val="20"/>
        </w:rPr>
        <w:t xml:space="preserve">(Corner of </w:t>
      </w:r>
      <w:r w:rsidR="00F80F83" w:rsidRPr="00531BCE">
        <w:rPr>
          <w:rFonts w:eastAsia="Arial"/>
          <w:b/>
          <w:szCs w:val="20"/>
        </w:rPr>
        <w:t>Lavelle Street</w:t>
      </w:r>
      <w:r w:rsidR="00F80F83">
        <w:rPr>
          <w:rFonts w:eastAsia="Arial"/>
          <w:b/>
          <w:szCs w:val="20"/>
        </w:rPr>
        <w:t>)</w:t>
      </w:r>
      <w:r w:rsidR="00F063F1" w:rsidRPr="00F063F1">
        <w:rPr>
          <w:b/>
        </w:rPr>
        <w:t>, Nerang</w:t>
      </w:r>
      <w:r w:rsidR="00F063F1">
        <w:t xml:space="preserve">, </w:t>
      </w:r>
      <w:r>
        <w:t>and any adjournment thereof in the manner indicated below or, in the absence of indication, as my proxy thinks fit.</w:t>
      </w:r>
    </w:p>
    <w:p w14:paraId="70C7B0FB" w14:textId="77777777" w:rsidR="00AD36D6" w:rsidRDefault="00301BAE" w:rsidP="00AD36D6">
      <w:pPr>
        <w:pStyle w:val="BodyText"/>
        <w:rPr>
          <w:b/>
        </w:rPr>
      </w:pPr>
      <w:r>
        <w:rPr>
          <w:b/>
        </w:rPr>
        <w:br/>
      </w:r>
      <w:r w:rsidR="00AD36D6">
        <w:rPr>
          <w:b/>
        </w:rPr>
        <w:t>Direction of Proxies</w:t>
      </w:r>
    </w:p>
    <w:p w14:paraId="37DD8B97" w14:textId="77777777" w:rsidR="00AD36D6" w:rsidRDefault="00AD36D6" w:rsidP="00AD36D6">
      <w:pPr>
        <w:pStyle w:val="BodyText"/>
        <w:spacing w:before="120"/>
      </w:pPr>
      <w:r>
        <w:t>If you wish to indicate how your proxy is to vote, please place an “</w:t>
      </w:r>
      <w:r>
        <w:rPr>
          <w:b/>
        </w:rPr>
        <w:t>X</w:t>
      </w:r>
      <w:r>
        <w:t>” in the appropriate box, beside each resolution, below.  If no indication is given on a resolution, the proxy may vote as the proxy thinks fit.</w:t>
      </w:r>
      <w:r w:rsidR="004A451D">
        <w:br/>
      </w:r>
    </w:p>
    <w:p w14:paraId="4940E3D1" w14:textId="77777777" w:rsidR="00AD36D6" w:rsidRDefault="00AD36D6" w:rsidP="00AD36D6">
      <w:pPr>
        <w:pStyle w:val="BodyText"/>
        <w:rPr>
          <w:b/>
        </w:rPr>
      </w:pPr>
      <w:r>
        <w:rPr>
          <w:b/>
        </w:rPr>
        <w:t>Instructions as to Voting</w:t>
      </w:r>
    </w:p>
    <w:tbl>
      <w:tblPr>
        <w:tblW w:w="100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1"/>
        <w:gridCol w:w="1173"/>
        <w:gridCol w:w="1173"/>
        <w:gridCol w:w="1174"/>
      </w:tblGrid>
      <w:tr w:rsidR="00AD36D6" w:rsidRPr="00DF25AB" w14:paraId="6A2FB0DE" w14:textId="77777777" w:rsidTr="007445FB">
        <w:trPr>
          <w:trHeight w:val="512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709919" w14:textId="77777777" w:rsidR="00AD36D6" w:rsidRPr="00DF25AB" w:rsidRDefault="00AD36D6" w:rsidP="00DF25AB">
            <w:pPr>
              <w:pStyle w:val="BodyText"/>
              <w:spacing w:before="120"/>
              <w:rPr>
                <w:b/>
                <w:szCs w:val="20"/>
              </w:rPr>
            </w:pPr>
            <w:r w:rsidRPr="00DF25AB">
              <w:rPr>
                <w:b/>
                <w:szCs w:val="20"/>
              </w:rPr>
              <w:t>Business:</w:t>
            </w:r>
          </w:p>
        </w:tc>
        <w:tc>
          <w:tcPr>
            <w:tcW w:w="35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FAE3B8F" w14:textId="77777777" w:rsidR="00AD36D6" w:rsidRPr="00DF25AB" w:rsidRDefault="00AD36D6" w:rsidP="00DF25AB">
            <w:pPr>
              <w:pStyle w:val="BodyText"/>
              <w:spacing w:before="120"/>
              <w:jc w:val="center"/>
              <w:rPr>
                <w:i/>
                <w:szCs w:val="20"/>
              </w:rPr>
            </w:pPr>
            <w:r w:rsidRPr="00DF25AB">
              <w:rPr>
                <w:i/>
                <w:szCs w:val="20"/>
              </w:rPr>
              <w:t>Please indicate with an “x” how you wish your vote to be cast</w:t>
            </w:r>
          </w:p>
        </w:tc>
      </w:tr>
      <w:tr w:rsidR="00AD36D6" w:rsidRPr="00710E06" w14:paraId="6581E067" w14:textId="77777777" w:rsidTr="007445FB">
        <w:trPr>
          <w:trHeight w:val="302"/>
        </w:trPr>
        <w:tc>
          <w:tcPr>
            <w:tcW w:w="6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11F46" w14:textId="77777777" w:rsidR="00AD36D6" w:rsidRPr="00710E06" w:rsidRDefault="00AD36D6" w:rsidP="00DF25AB">
            <w:pPr>
              <w:pStyle w:val="BodyText"/>
              <w:spacing w:before="120"/>
              <w:rPr>
                <w:b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39861D" w14:textId="77777777" w:rsidR="00AD36D6" w:rsidRPr="00710E06" w:rsidRDefault="00AD36D6" w:rsidP="00DF25AB">
            <w:pPr>
              <w:pStyle w:val="BodyText"/>
              <w:spacing w:before="120"/>
              <w:jc w:val="center"/>
              <w:rPr>
                <w:b/>
                <w:szCs w:val="20"/>
              </w:rPr>
            </w:pPr>
            <w:r w:rsidRPr="00710E06">
              <w:rPr>
                <w:b/>
                <w:szCs w:val="20"/>
              </w:rPr>
              <w:t>FOR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DADD87" w14:textId="77777777" w:rsidR="00AD36D6" w:rsidRPr="00710E06" w:rsidRDefault="00AD36D6" w:rsidP="00DF25AB">
            <w:pPr>
              <w:pStyle w:val="BodyText"/>
              <w:spacing w:before="120"/>
              <w:jc w:val="center"/>
              <w:rPr>
                <w:b/>
                <w:szCs w:val="20"/>
              </w:rPr>
            </w:pPr>
            <w:r w:rsidRPr="00710E06">
              <w:rPr>
                <w:b/>
                <w:szCs w:val="20"/>
              </w:rPr>
              <w:t>AGAINST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15977" w14:textId="77777777" w:rsidR="00AD36D6" w:rsidRPr="00710E06" w:rsidRDefault="00AD36D6" w:rsidP="00DF25AB">
            <w:pPr>
              <w:pStyle w:val="BodyText"/>
              <w:spacing w:before="120"/>
              <w:jc w:val="center"/>
              <w:rPr>
                <w:b/>
                <w:szCs w:val="20"/>
              </w:rPr>
            </w:pPr>
            <w:r w:rsidRPr="00710E06">
              <w:rPr>
                <w:b/>
                <w:szCs w:val="20"/>
              </w:rPr>
              <w:t>ABSTAIN</w:t>
            </w:r>
          </w:p>
        </w:tc>
      </w:tr>
      <w:tr w:rsidR="00160CFA" w:rsidRPr="00710E06" w14:paraId="1670D035" w14:textId="77777777" w:rsidTr="007445FB">
        <w:trPr>
          <w:trHeight w:val="1314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AB5C5" w14:textId="7EAE1C06" w:rsidR="00160CFA" w:rsidRDefault="00160CFA" w:rsidP="00710E06">
            <w:pPr>
              <w:pStyle w:val="Let3"/>
              <w:numPr>
                <w:ilvl w:val="2"/>
                <w:numId w:val="39"/>
              </w:numPr>
              <w:tabs>
                <w:tab w:val="clear" w:pos="862"/>
              </w:tabs>
              <w:spacing w:before="160"/>
              <w:ind w:left="601" w:hanging="6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 re-</w:t>
            </w:r>
            <w:r w:rsidR="00647142">
              <w:rPr>
                <w:sz w:val="18"/>
                <w:szCs w:val="18"/>
              </w:rPr>
              <w:t xml:space="preserve">elect </w:t>
            </w:r>
            <w:del w:id="2" w:author="AFP22268" w:date="2019-09-17T11:18:00Z">
              <w:r w:rsidR="00A60755" w:rsidDel="008F577D">
                <w:rPr>
                  <w:sz w:val="18"/>
                  <w:szCs w:val="18"/>
                </w:rPr>
                <w:delText>Pat Buckley</w:delText>
              </w:r>
            </w:del>
            <w:ins w:id="3" w:author="AFP22268" w:date="2019-09-17T11:18:00Z">
              <w:r w:rsidR="008F577D">
                <w:rPr>
                  <w:sz w:val="18"/>
                  <w:szCs w:val="18"/>
                </w:rPr>
                <w:t xml:space="preserve">John Sewell </w:t>
              </w:r>
            </w:ins>
            <w:del w:id="4" w:author="GCKC" w:date="2019-09-20T11:07:00Z">
              <w:r w:rsidR="00066D66" w:rsidDel="00154104">
                <w:rPr>
                  <w:sz w:val="18"/>
                  <w:szCs w:val="18"/>
                </w:rPr>
                <w:delText xml:space="preserve"> </w:delText>
              </w:r>
            </w:del>
            <w:r w:rsidR="00647142">
              <w:rPr>
                <w:sz w:val="18"/>
                <w:szCs w:val="18"/>
              </w:rPr>
              <w:t>as a director of Gold Coast Kart Club Limited.</w:t>
            </w:r>
          </w:p>
          <w:p w14:paraId="5E6C250D" w14:textId="3AFB99A6" w:rsidR="00160CFA" w:rsidRPr="00710E06" w:rsidRDefault="00647142" w:rsidP="008F577D">
            <w:pPr>
              <w:pStyle w:val="Let3"/>
              <w:numPr>
                <w:ilvl w:val="2"/>
                <w:numId w:val="39"/>
              </w:numPr>
              <w:tabs>
                <w:tab w:val="clear" w:pos="862"/>
              </w:tabs>
              <w:spacing w:before="160"/>
              <w:ind w:left="601" w:hanging="6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 re-elect </w:t>
            </w:r>
            <w:commentRangeStart w:id="5"/>
            <w:del w:id="6" w:author="GCKC" w:date="2019-10-15T16:30:00Z">
              <w:r w:rsidR="00A60755" w:rsidDel="00402780">
                <w:rPr>
                  <w:sz w:val="18"/>
                  <w:szCs w:val="18"/>
                </w:rPr>
                <w:delText>Bluey</w:delText>
              </w:r>
              <w:commentRangeEnd w:id="5"/>
              <w:r w:rsidR="00402780" w:rsidDel="00402780">
                <w:rPr>
                  <w:rStyle w:val="CommentReference"/>
                  <w:rFonts w:cs="Arial"/>
                  <w:lang w:eastAsia="en-US"/>
                </w:rPr>
                <w:commentReference w:id="5"/>
              </w:r>
              <w:r w:rsidR="00A60755" w:rsidDel="00402780">
                <w:rPr>
                  <w:sz w:val="18"/>
                  <w:szCs w:val="18"/>
                </w:rPr>
                <w:delText xml:space="preserve"> </w:delText>
              </w:r>
            </w:del>
            <w:del w:id="7" w:author="AFP22268" w:date="2019-09-17T11:18:00Z">
              <w:r w:rsidR="00A60755" w:rsidDel="008F577D">
                <w:rPr>
                  <w:sz w:val="18"/>
                  <w:szCs w:val="18"/>
                </w:rPr>
                <w:delText>Dean</w:delText>
              </w:r>
            </w:del>
            <w:ins w:id="8" w:author="AFP22268" w:date="2019-09-17T11:18:00Z">
              <w:r w:rsidR="008F577D">
                <w:rPr>
                  <w:sz w:val="18"/>
                  <w:szCs w:val="18"/>
                </w:rPr>
                <w:t>Pat</w:t>
              </w:r>
              <w:del w:id="9" w:author="GCKC" w:date="2019-09-20T11:07:00Z">
                <w:r w:rsidR="008F577D" w:rsidDel="00154104">
                  <w:rPr>
                    <w:sz w:val="18"/>
                    <w:szCs w:val="18"/>
                  </w:rPr>
                  <w:delText xml:space="preserve"> </w:delText>
                </w:r>
              </w:del>
              <w:r w:rsidR="008F577D">
                <w:rPr>
                  <w:sz w:val="18"/>
                  <w:szCs w:val="18"/>
                </w:rPr>
                <w:t xml:space="preserve"> Buckley</w:t>
              </w:r>
            </w:ins>
            <w:r w:rsidR="00517E8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as</w:t>
            </w:r>
            <w:r w:rsidR="00C9104D">
              <w:rPr>
                <w:sz w:val="18"/>
                <w:szCs w:val="18"/>
              </w:rPr>
              <w:t xml:space="preserve"> a director of GCKC Pty Ltd as trustee for the Gold Coast Kart Club Trust.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63F6F" w14:textId="77777777" w:rsidR="00160CFA" w:rsidRPr="00647142" w:rsidRDefault="00612638" w:rsidP="00502DE2">
            <w:pPr>
              <w:pStyle w:val="BodyText"/>
              <w:spacing w:before="160" w:after="60"/>
              <w:jc w:val="center"/>
              <w:rPr>
                <w:szCs w:val="20"/>
              </w:rPr>
            </w:pPr>
            <w:r w:rsidRPr="00647142">
              <w:rPr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0CFA" w:rsidRPr="00647142">
              <w:rPr>
                <w:szCs w:val="20"/>
              </w:rPr>
              <w:instrText xml:space="preserve"> FORMCHECKBOX </w:instrText>
            </w:r>
            <w:r w:rsidR="000C118C">
              <w:rPr>
                <w:szCs w:val="20"/>
              </w:rPr>
            </w:r>
            <w:r w:rsidR="000C118C">
              <w:rPr>
                <w:szCs w:val="20"/>
              </w:rPr>
              <w:fldChar w:fldCharType="separate"/>
            </w:r>
            <w:r w:rsidRPr="00647142">
              <w:rPr>
                <w:szCs w:val="20"/>
              </w:rPr>
              <w:fldChar w:fldCharType="end"/>
            </w:r>
          </w:p>
          <w:p w14:paraId="374C6BC1" w14:textId="77777777" w:rsidR="00160CFA" w:rsidRPr="00647142" w:rsidRDefault="00612638" w:rsidP="007445FB">
            <w:pPr>
              <w:pStyle w:val="BodyText"/>
              <w:spacing w:before="160" w:after="60"/>
              <w:jc w:val="center"/>
              <w:rPr>
                <w:szCs w:val="20"/>
              </w:rPr>
            </w:pPr>
            <w:r w:rsidRPr="00647142">
              <w:rPr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7142" w:rsidRPr="00647142">
              <w:rPr>
                <w:szCs w:val="20"/>
              </w:rPr>
              <w:instrText xml:space="preserve"> FORMCHECKBOX </w:instrText>
            </w:r>
            <w:r w:rsidR="000C118C">
              <w:rPr>
                <w:szCs w:val="20"/>
              </w:rPr>
            </w:r>
            <w:r w:rsidR="000C118C">
              <w:rPr>
                <w:szCs w:val="20"/>
              </w:rPr>
              <w:fldChar w:fldCharType="separate"/>
            </w:r>
            <w:r w:rsidRPr="00647142">
              <w:rPr>
                <w:szCs w:val="20"/>
              </w:rPr>
              <w:fldChar w:fldCharType="end"/>
            </w:r>
            <w:r w:rsidR="00647142" w:rsidRPr="00647142">
              <w:rPr>
                <w:szCs w:val="20"/>
              </w:rPr>
              <w:br/>
            </w:r>
            <w:r w:rsidR="00647142" w:rsidRPr="00647142">
              <w:rPr>
                <w:szCs w:val="20"/>
              </w:rPr>
              <w:br/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E8A48" w14:textId="77777777" w:rsidR="00160CFA" w:rsidRPr="00647142" w:rsidRDefault="00612638" w:rsidP="00502DE2">
            <w:pPr>
              <w:pStyle w:val="BodyText"/>
              <w:spacing w:before="160" w:after="60"/>
              <w:jc w:val="center"/>
              <w:rPr>
                <w:szCs w:val="20"/>
              </w:rPr>
            </w:pPr>
            <w:r w:rsidRPr="00647142">
              <w:rPr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0CFA" w:rsidRPr="00647142">
              <w:rPr>
                <w:szCs w:val="20"/>
              </w:rPr>
              <w:instrText xml:space="preserve"> FORMCHECKBOX </w:instrText>
            </w:r>
            <w:r w:rsidR="000C118C">
              <w:rPr>
                <w:szCs w:val="20"/>
              </w:rPr>
            </w:r>
            <w:r w:rsidR="000C118C">
              <w:rPr>
                <w:szCs w:val="20"/>
              </w:rPr>
              <w:fldChar w:fldCharType="separate"/>
            </w:r>
            <w:r w:rsidRPr="00647142">
              <w:rPr>
                <w:szCs w:val="20"/>
              </w:rPr>
              <w:fldChar w:fldCharType="end"/>
            </w:r>
          </w:p>
          <w:p w14:paraId="539BA45A" w14:textId="77777777" w:rsidR="00160CFA" w:rsidRPr="00647142" w:rsidRDefault="00612638" w:rsidP="00502DE2">
            <w:pPr>
              <w:pStyle w:val="BodyText"/>
              <w:spacing w:before="160" w:after="60"/>
              <w:jc w:val="center"/>
              <w:rPr>
                <w:szCs w:val="20"/>
              </w:rPr>
            </w:pPr>
            <w:r w:rsidRPr="00647142">
              <w:rPr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0CFA" w:rsidRPr="00647142">
              <w:rPr>
                <w:szCs w:val="20"/>
              </w:rPr>
              <w:instrText xml:space="preserve"> FORMCHECKBOX </w:instrText>
            </w:r>
            <w:r w:rsidR="000C118C">
              <w:rPr>
                <w:szCs w:val="20"/>
              </w:rPr>
            </w:r>
            <w:r w:rsidR="000C118C">
              <w:rPr>
                <w:szCs w:val="20"/>
              </w:rPr>
              <w:fldChar w:fldCharType="separate"/>
            </w:r>
            <w:r w:rsidRPr="00647142">
              <w:rPr>
                <w:szCs w:val="20"/>
              </w:rPr>
              <w:fldChar w:fldCharType="end"/>
            </w:r>
          </w:p>
          <w:p w14:paraId="14FCF361" w14:textId="77777777" w:rsidR="00647142" w:rsidRPr="00647142" w:rsidRDefault="00647142" w:rsidP="00502DE2">
            <w:pPr>
              <w:pStyle w:val="BodyText"/>
              <w:spacing w:before="160" w:after="60"/>
              <w:jc w:val="center"/>
              <w:rPr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18C2E" w14:textId="77777777" w:rsidR="00160CFA" w:rsidRPr="00647142" w:rsidRDefault="00612638" w:rsidP="00502DE2">
            <w:pPr>
              <w:pStyle w:val="BodyText"/>
              <w:spacing w:before="160" w:after="60"/>
              <w:jc w:val="center"/>
              <w:rPr>
                <w:szCs w:val="20"/>
              </w:rPr>
            </w:pPr>
            <w:r w:rsidRPr="00647142">
              <w:rPr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0CFA" w:rsidRPr="00647142">
              <w:rPr>
                <w:szCs w:val="20"/>
              </w:rPr>
              <w:instrText xml:space="preserve"> FORMCHECKBOX </w:instrText>
            </w:r>
            <w:r w:rsidR="000C118C">
              <w:rPr>
                <w:szCs w:val="20"/>
              </w:rPr>
            </w:r>
            <w:r w:rsidR="000C118C">
              <w:rPr>
                <w:szCs w:val="20"/>
              </w:rPr>
              <w:fldChar w:fldCharType="separate"/>
            </w:r>
            <w:r w:rsidRPr="00647142">
              <w:rPr>
                <w:szCs w:val="20"/>
              </w:rPr>
              <w:fldChar w:fldCharType="end"/>
            </w:r>
          </w:p>
          <w:p w14:paraId="073BA68B" w14:textId="77777777" w:rsidR="00647142" w:rsidRPr="00647142" w:rsidRDefault="00612638" w:rsidP="007445FB">
            <w:pPr>
              <w:pStyle w:val="BodyText"/>
              <w:spacing w:before="160" w:after="60"/>
              <w:jc w:val="center"/>
              <w:rPr>
                <w:szCs w:val="20"/>
              </w:rPr>
            </w:pPr>
            <w:r w:rsidRPr="00647142">
              <w:rPr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0CFA" w:rsidRPr="00647142">
              <w:rPr>
                <w:szCs w:val="20"/>
              </w:rPr>
              <w:instrText xml:space="preserve"> FORMCHECKBOX </w:instrText>
            </w:r>
            <w:r w:rsidR="000C118C">
              <w:rPr>
                <w:szCs w:val="20"/>
              </w:rPr>
            </w:r>
            <w:r w:rsidR="000C118C">
              <w:rPr>
                <w:szCs w:val="20"/>
              </w:rPr>
              <w:fldChar w:fldCharType="separate"/>
            </w:r>
            <w:r w:rsidRPr="00647142">
              <w:rPr>
                <w:szCs w:val="20"/>
              </w:rPr>
              <w:fldChar w:fldCharType="end"/>
            </w:r>
          </w:p>
        </w:tc>
      </w:tr>
    </w:tbl>
    <w:p w14:paraId="00F02D17" w14:textId="754EDEFC" w:rsidR="00AD36D6" w:rsidRDefault="00AD36D6" w:rsidP="00AD36D6">
      <w:pPr>
        <w:pStyle w:val="Signatures"/>
        <w:tabs>
          <w:tab w:val="left" w:pos="3402"/>
          <w:tab w:val="right" w:pos="9921"/>
        </w:tabs>
        <w:spacing w:before="240"/>
      </w:pPr>
      <w:r>
        <w:rPr>
          <w:b/>
        </w:rPr>
        <w:t>DATED</w:t>
      </w:r>
      <w:r>
        <w:t xml:space="preserve"> this</w:t>
      </w:r>
      <w:r w:rsidR="00F063F1">
        <w:t xml:space="preserve"> </w:t>
      </w:r>
      <w:r w:rsidR="00517E85">
        <w:t xml:space="preserve">    </w:t>
      </w:r>
      <w:r w:rsidR="002161E7">
        <w:t xml:space="preserve"> </w:t>
      </w:r>
      <w:r>
        <w:t xml:space="preserve">day of </w:t>
      </w:r>
      <w:r w:rsidR="008A4E0F">
        <w:t xml:space="preserve">                                 </w:t>
      </w:r>
      <w:r w:rsidR="00517E85">
        <w:t>,</w:t>
      </w:r>
      <w:r>
        <w:t xml:space="preserve"> 201</w:t>
      </w:r>
      <w:r w:rsidR="00E1637F">
        <w:t>9</w:t>
      </w:r>
      <w:r w:rsidR="00A720C9">
        <w:t>,</w:t>
      </w:r>
    </w:p>
    <w:tbl>
      <w:tblPr>
        <w:tblW w:w="100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7"/>
        <w:gridCol w:w="567"/>
        <w:gridCol w:w="4366"/>
      </w:tblGrid>
      <w:tr w:rsidR="00AD36D6" w14:paraId="642A04EA" w14:textId="77777777" w:rsidTr="00AD36D6">
        <w:trPr>
          <w:cantSplit/>
        </w:trPr>
        <w:tc>
          <w:tcPr>
            <w:tcW w:w="5086" w:type="dxa"/>
            <w:hideMark/>
          </w:tcPr>
          <w:p w14:paraId="18FE88CD" w14:textId="77777777" w:rsidR="00AD36D6" w:rsidRDefault="00AD36D6">
            <w:pPr>
              <w:pStyle w:val="Signed"/>
              <w:spacing w:before="480"/>
              <w:rPr>
                <w:b/>
              </w:rPr>
            </w:pPr>
            <w:r>
              <w:rPr>
                <w:b/>
              </w:rPr>
              <w:t>SIGNED</w:t>
            </w:r>
            <w:r>
              <w:t xml:space="preserve"> by the Member</w:t>
            </w:r>
          </w:p>
        </w:tc>
        <w:tc>
          <w:tcPr>
            <w:tcW w:w="567" w:type="dxa"/>
            <w:hideMark/>
          </w:tcPr>
          <w:p w14:paraId="77D2D1D9" w14:textId="77777777" w:rsidR="00AD36D6" w:rsidRDefault="00AD36D6">
            <w:pPr>
              <w:pStyle w:val="Signed"/>
              <w:spacing w:before="480"/>
            </w:pPr>
            <w:r>
              <w:t>)</w:t>
            </w:r>
            <w:r>
              <w:br/>
              <w:t>)</w:t>
            </w:r>
          </w:p>
        </w:tc>
        <w:tc>
          <w:tcPr>
            <w:tcW w:w="4366" w:type="dxa"/>
            <w:vAlign w:val="bottom"/>
          </w:tcPr>
          <w:p w14:paraId="6DC97212" w14:textId="77777777" w:rsidR="00AD36D6" w:rsidRDefault="00AD36D6">
            <w:pPr>
              <w:pStyle w:val="Signed"/>
              <w:spacing w:before="480"/>
              <w:rPr>
                <w:b/>
              </w:rPr>
            </w:pPr>
          </w:p>
        </w:tc>
      </w:tr>
      <w:tr w:rsidR="00AD36D6" w14:paraId="668700AD" w14:textId="77777777" w:rsidTr="00AD36D6">
        <w:trPr>
          <w:cantSplit/>
        </w:trPr>
        <w:tc>
          <w:tcPr>
            <w:tcW w:w="5086" w:type="dxa"/>
          </w:tcPr>
          <w:p w14:paraId="3B0B5FE5" w14:textId="77777777" w:rsidR="00AD36D6" w:rsidRDefault="00AD36D6">
            <w:pPr>
              <w:pStyle w:val="Signed"/>
              <w:keepNext w:val="0"/>
              <w:spacing w:before="0"/>
              <w:rPr>
                <w:b/>
              </w:rPr>
            </w:pPr>
          </w:p>
        </w:tc>
        <w:tc>
          <w:tcPr>
            <w:tcW w:w="567" w:type="dxa"/>
          </w:tcPr>
          <w:p w14:paraId="3E6ABAB2" w14:textId="77777777" w:rsidR="00AD36D6" w:rsidRDefault="00AD36D6">
            <w:pPr>
              <w:pStyle w:val="Signed"/>
              <w:keepNext w:val="0"/>
              <w:spacing w:before="0"/>
              <w:jc w:val="center"/>
            </w:pPr>
          </w:p>
        </w:tc>
        <w:tc>
          <w:tcPr>
            <w:tcW w:w="43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F8904B9" w14:textId="77777777" w:rsidR="00AD36D6" w:rsidRDefault="00AD36D6">
            <w:pPr>
              <w:pStyle w:val="Signed"/>
              <w:keepNext w:val="0"/>
              <w:spacing w:before="0"/>
              <w:rPr>
                <w:b/>
              </w:rPr>
            </w:pPr>
            <w:r>
              <w:rPr>
                <w:b/>
              </w:rPr>
              <w:t>Signature</w:t>
            </w:r>
          </w:p>
        </w:tc>
      </w:tr>
    </w:tbl>
    <w:p w14:paraId="6431D406" w14:textId="77777777" w:rsidR="00AD36D6" w:rsidRDefault="00C9104D" w:rsidP="00C9104D">
      <w:pPr>
        <w:pStyle w:val="BodyText"/>
        <w:spacing w:before="0"/>
        <w:rPr>
          <w:b/>
          <w:szCs w:val="20"/>
        </w:rPr>
      </w:pPr>
      <w:r w:rsidRPr="00C9104D">
        <w:rPr>
          <w:b/>
          <w:sz w:val="4"/>
          <w:szCs w:val="4"/>
        </w:rPr>
        <w:br/>
      </w:r>
      <w:r w:rsidR="00AD36D6">
        <w:rPr>
          <w:b/>
          <w:szCs w:val="20"/>
        </w:rPr>
        <w:t>Notes</w:t>
      </w:r>
    </w:p>
    <w:p w14:paraId="669FC896" w14:textId="77777777" w:rsidR="00AD36D6" w:rsidRDefault="00AD36D6" w:rsidP="00AD36D6">
      <w:pPr>
        <w:pStyle w:val="StyleLet185ptBefore8ptAfter2pt"/>
        <w:tabs>
          <w:tab w:val="clear" w:pos="567"/>
          <w:tab w:val="left" w:pos="720"/>
        </w:tabs>
        <w:spacing w:before="40"/>
        <w:ind w:left="0" w:firstLine="0"/>
        <w:rPr>
          <w:sz w:val="8"/>
          <w:szCs w:val="8"/>
        </w:rPr>
      </w:pPr>
    </w:p>
    <w:p w14:paraId="1ADF1D9A" w14:textId="77777777" w:rsidR="00AD36D6" w:rsidRDefault="00AD36D6" w:rsidP="00AD36D6">
      <w:pPr>
        <w:pStyle w:val="Let1"/>
        <w:numPr>
          <w:ilvl w:val="0"/>
          <w:numId w:val="46"/>
        </w:numPr>
        <w:tabs>
          <w:tab w:val="clear" w:pos="720"/>
        </w:tabs>
        <w:spacing w:before="40"/>
        <w:ind w:left="567" w:hanging="567"/>
        <w:rPr>
          <w:sz w:val="18"/>
          <w:szCs w:val="18"/>
        </w:rPr>
      </w:pPr>
      <w:r>
        <w:rPr>
          <w:sz w:val="18"/>
          <w:szCs w:val="18"/>
        </w:rPr>
        <w:t>E</w:t>
      </w:r>
      <w:r w:rsidRPr="00AD36D6">
        <w:rPr>
          <w:sz w:val="18"/>
          <w:szCs w:val="18"/>
        </w:rPr>
        <w:t xml:space="preserve">ach Senior and Life Member of the </w:t>
      </w:r>
      <w:r w:rsidR="004164F8">
        <w:rPr>
          <w:sz w:val="18"/>
          <w:szCs w:val="18"/>
        </w:rPr>
        <w:t>Company</w:t>
      </w:r>
      <w:r w:rsidRPr="00AD36D6">
        <w:rPr>
          <w:sz w:val="18"/>
          <w:szCs w:val="18"/>
        </w:rPr>
        <w:t xml:space="preserve"> present at the meeting is entitled to </w:t>
      </w:r>
      <w:r w:rsidR="00160CFA">
        <w:rPr>
          <w:sz w:val="18"/>
          <w:szCs w:val="18"/>
        </w:rPr>
        <w:t>1</w:t>
      </w:r>
      <w:r w:rsidRPr="00AD36D6">
        <w:rPr>
          <w:sz w:val="18"/>
          <w:szCs w:val="18"/>
        </w:rPr>
        <w:t xml:space="preserve"> vote.  </w:t>
      </w:r>
    </w:p>
    <w:p w14:paraId="7C7F6120" w14:textId="77777777" w:rsidR="00160CFA" w:rsidRDefault="00AD36D6" w:rsidP="00AD36D6">
      <w:pPr>
        <w:pStyle w:val="Let1"/>
        <w:numPr>
          <w:ilvl w:val="0"/>
          <w:numId w:val="46"/>
        </w:numPr>
        <w:tabs>
          <w:tab w:val="clear" w:pos="720"/>
        </w:tabs>
        <w:spacing w:before="40"/>
        <w:ind w:left="567" w:hanging="567"/>
        <w:rPr>
          <w:sz w:val="18"/>
          <w:szCs w:val="18"/>
        </w:rPr>
      </w:pPr>
      <w:r>
        <w:rPr>
          <w:sz w:val="18"/>
          <w:szCs w:val="18"/>
        </w:rPr>
        <w:t xml:space="preserve">Family Members are entitled to </w:t>
      </w:r>
      <w:r w:rsidR="00160CFA">
        <w:rPr>
          <w:sz w:val="18"/>
          <w:szCs w:val="18"/>
        </w:rPr>
        <w:t>1</w:t>
      </w:r>
      <w:r>
        <w:rPr>
          <w:sz w:val="18"/>
          <w:szCs w:val="18"/>
        </w:rPr>
        <w:t xml:space="preserve"> vote collectively between the</w:t>
      </w:r>
      <w:r w:rsidR="00160CFA">
        <w:rPr>
          <w:sz w:val="18"/>
          <w:szCs w:val="18"/>
        </w:rPr>
        <w:t>m.</w:t>
      </w:r>
    </w:p>
    <w:p w14:paraId="3DBE1411" w14:textId="77777777" w:rsidR="00AD36D6" w:rsidRDefault="00AD36D6" w:rsidP="00AD36D6">
      <w:pPr>
        <w:pStyle w:val="Let1"/>
        <w:numPr>
          <w:ilvl w:val="0"/>
          <w:numId w:val="39"/>
        </w:numPr>
        <w:tabs>
          <w:tab w:val="clear" w:pos="720"/>
        </w:tabs>
        <w:spacing w:before="40"/>
        <w:ind w:left="567" w:hanging="567"/>
        <w:rPr>
          <w:sz w:val="18"/>
          <w:szCs w:val="18"/>
        </w:rPr>
      </w:pPr>
      <w:r w:rsidRPr="00AD36D6">
        <w:rPr>
          <w:sz w:val="18"/>
          <w:szCs w:val="18"/>
        </w:rPr>
        <w:t xml:space="preserve">Junior members are not entitled to vote at the meeting.  </w:t>
      </w:r>
    </w:p>
    <w:p w14:paraId="4014AB5D" w14:textId="77777777" w:rsidR="00AD36D6" w:rsidRDefault="00AD36D6" w:rsidP="00AD36D6">
      <w:pPr>
        <w:pStyle w:val="Let1"/>
        <w:numPr>
          <w:ilvl w:val="0"/>
          <w:numId w:val="39"/>
        </w:numPr>
        <w:tabs>
          <w:tab w:val="clear" w:pos="720"/>
        </w:tabs>
        <w:spacing w:before="40"/>
        <w:ind w:left="567" w:hanging="567"/>
        <w:rPr>
          <w:sz w:val="18"/>
          <w:szCs w:val="18"/>
        </w:rPr>
      </w:pPr>
      <w:r w:rsidRPr="00AD36D6">
        <w:rPr>
          <w:sz w:val="18"/>
          <w:szCs w:val="18"/>
        </w:rPr>
        <w:t xml:space="preserve">A non-member of the </w:t>
      </w:r>
      <w:r w:rsidR="004164F8">
        <w:rPr>
          <w:sz w:val="18"/>
          <w:szCs w:val="18"/>
        </w:rPr>
        <w:t>Company</w:t>
      </w:r>
      <w:r w:rsidRPr="00AD36D6">
        <w:rPr>
          <w:sz w:val="18"/>
          <w:szCs w:val="18"/>
        </w:rPr>
        <w:t xml:space="preserve"> will not be entitled to speak or vote at the meeting.</w:t>
      </w:r>
    </w:p>
    <w:p w14:paraId="73FEEACB" w14:textId="77777777" w:rsidR="00AD36D6" w:rsidRPr="00AD36D6" w:rsidRDefault="00AD36D6" w:rsidP="00AD36D6">
      <w:pPr>
        <w:pStyle w:val="Let1"/>
        <w:numPr>
          <w:ilvl w:val="0"/>
          <w:numId w:val="39"/>
        </w:numPr>
        <w:tabs>
          <w:tab w:val="clear" w:pos="720"/>
        </w:tabs>
        <w:spacing w:before="40"/>
        <w:ind w:left="567" w:hanging="567"/>
        <w:rPr>
          <w:sz w:val="18"/>
          <w:szCs w:val="18"/>
        </w:rPr>
      </w:pPr>
      <w:r w:rsidRPr="00AD36D6">
        <w:rPr>
          <w:sz w:val="18"/>
          <w:szCs w:val="18"/>
        </w:rPr>
        <w:t xml:space="preserve">A proxy need not be a member of the </w:t>
      </w:r>
      <w:r>
        <w:rPr>
          <w:sz w:val="18"/>
          <w:szCs w:val="18"/>
        </w:rPr>
        <w:t>Company</w:t>
      </w:r>
      <w:r w:rsidRPr="00AD36D6">
        <w:rPr>
          <w:sz w:val="18"/>
          <w:szCs w:val="18"/>
        </w:rPr>
        <w:t>.</w:t>
      </w:r>
    </w:p>
    <w:p w14:paraId="1582700D" w14:textId="77777777" w:rsidR="00AD36D6" w:rsidRDefault="00AD36D6" w:rsidP="00AD36D6">
      <w:pPr>
        <w:pStyle w:val="StyleLet185ptBefore8ptAfter2pt"/>
        <w:numPr>
          <w:ilvl w:val="0"/>
          <w:numId w:val="39"/>
        </w:numPr>
        <w:tabs>
          <w:tab w:val="clear" w:pos="567"/>
          <w:tab w:val="clear" w:pos="720"/>
        </w:tabs>
        <w:spacing w:before="40"/>
        <w:ind w:left="567" w:hanging="567"/>
        <w:rPr>
          <w:sz w:val="18"/>
          <w:szCs w:val="18"/>
        </w:rPr>
      </w:pPr>
      <w:r w:rsidRPr="00AD36D6">
        <w:rPr>
          <w:sz w:val="18"/>
          <w:szCs w:val="18"/>
        </w:rPr>
        <w:t>In the case of joint members, this form must be signed by at least one of the joint members, personally or by their attorney.</w:t>
      </w:r>
      <w:bookmarkStart w:id="10" w:name="_Ref156203774"/>
    </w:p>
    <w:p w14:paraId="48115167" w14:textId="77777777" w:rsidR="00AD36D6" w:rsidRPr="00AD36D6" w:rsidRDefault="00AD36D6" w:rsidP="00AD36D6">
      <w:pPr>
        <w:pStyle w:val="StyleLet185ptBefore8ptAfter2pt"/>
        <w:numPr>
          <w:ilvl w:val="0"/>
          <w:numId w:val="39"/>
        </w:numPr>
        <w:tabs>
          <w:tab w:val="clear" w:pos="567"/>
          <w:tab w:val="clear" w:pos="720"/>
        </w:tabs>
        <w:spacing w:before="40"/>
        <w:ind w:left="567" w:hanging="567"/>
        <w:rPr>
          <w:sz w:val="18"/>
          <w:szCs w:val="18"/>
        </w:rPr>
      </w:pPr>
      <w:r w:rsidRPr="00AD36D6">
        <w:rPr>
          <w:sz w:val="18"/>
          <w:szCs w:val="18"/>
        </w:rPr>
        <w:t xml:space="preserve">To be effective, this proxy together with any power of attorney under which it is executed or a certified copy of the power of attorney, must be provided to the Secretary of the Company </w:t>
      </w:r>
      <w:r w:rsidRPr="00AD36D6">
        <w:rPr>
          <w:sz w:val="18"/>
          <w:szCs w:val="18"/>
          <w:u w:val="single"/>
        </w:rPr>
        <w:t>prior to the commencement of the Annual General Meeting</w:t>
      </w:r>
      <w:r w:rsidRPr="00AD36D6">
        <w:rPr>
          <w:sz w:val="18"/>
          <w:szCs w:val="18"/>
        </w:rPr>
        <w:t xml:space="preserve"> as follows:</w:t>
      </w:r>
      <w:bookmarkEnd w:id="10"/>
    </w:p>
    <w:p w14:paraId="5B6CBC7A" w14:textId="77777777" w:rsidR="00AD36D6" w:rsidRPr="00AD36D6" w:rsidRDefault="00AD36D6" w:rsidP="00AD36D6">
      <w:pPr>
        <w:spacing w:before="40"/>
        <w:ind w:left="567"/>
        <w:rPr>
          <w:b/>
          <w:sz w:val="18"/>
          <w:szCs w:val="18"/>
        </w:rPr>
      </w:pPr>
      <w:r w:rsidRPr="00AD36D6">
        <w:rPr>
          <w:b/>
          <w:sz w:val="18"/>
          <w:szCs w:val="18"/>
        </w:rPr>
        <w:t>In person</w:t>
      </w:r>
      <w:r w:rsidRPr="00AD36D6">
        <w:rPr>
          <w:b/>
          <w:sz w:val="18"/>
          <w:szCs w:val="18"/>
        </w:rPr>
        <w:tab/>
      </w:r>
      <w:r w:rsidRPr="00AD36D6">
        <w:rPr>
          <w:b/>
          <w:sz w:val="18"/>
          <w:szCs w:val="18"/>
        </w:rPr>
        <w:tab/>
      </w:r>
      <w:r w:rsidR="00160CFA">
        <w:rPr>
          <w:b/>
          <w:sz w:val="18"/>
          <w:szCs w:val="18"/>
        </w:rPr>
        <w:tab/>
      </w:r>
      <w:r w:rsidR="00A60755">
        <w:rPr>
          <w:sz w:val="18"/>
          <w:szCs w:val="18"/>
        </w:rPr>
        <w:t>Karla Ogilvie</w:t>
      </w:r>
      <w:r w:rsidRPr="00AD36D6">
        <w:rPr>
          <w:b/>
          <w:sz w:val="18"/>
          <w:szCs w:val="18"/>
        </w:rPr>
        <w:t xml:space="preserve"> </w:t>
      </w:r>
    </w:p>
    <w:p w14:paraId="758768E9" w14:textId="5045C003" w:rsidR="00160CFA" w:rsidRDefault="00AD36D6" w:rsidP="00160CFA">
      <w:pPr>
        <w:spacing w:after="80"/>
        <w:ind w:left="567"/>
        <w:rPr>
          <w:sz w:val="18"/>
          <w:szCs w:val="18"/>
        </w:rPr>
      </w:pPr>
      <w:r w:rsidRPr="00AD36D6">
        <w:rPr>
          <w:b/>
          <w:sz w:val="18"/>
          <w:szCs w:val="18"/>
        </w:rPr>
        <w:t xml:space="preserve">By email </w:t>
      </w:r>
      <w:r w:rsidRPr="00AD36D6">
        <w:rPr>
          <w:b/>
          <w:sz w:val="18"/>
          <w:szCs w:val="18"/>
        </w:rPr>
        <w:tab/>
      </w:r>
      <w:r w:rsidRPr="00AD36D6">
        <w:rPr>
          <w:b/>
          <w:sz w:val="18"/>
          <w:szCs w:val="18"/>
        </w:rPr>
        <w:tab/>
      </w:r>
      <w:r w:rsidR="00160CFA">
        <w:rPr>
          <w:b/>
          <w:sz w:val="18"/>
          <w:szCs w:val="18"/>
        </w:rPr>
        <w:tab/>
      </w:r>
      <w:r w:rsidRPr="00AD36D6">
        <w:rPr>
          <w:sz w:val="18"/>
          <w:szCs w:val="18"/>
        </w:rPr>
        <w:t>secretary@gckc</w:t>
      </w:r>
      <w:r w:rsidR="00B57CFA">
        <w:rPr>
          <w:sz w:val="18"/>
          <w:szCs w:val="18"/>
        </w:rPr>
        <w:t>ltd</w:t>
      </w:r>
      <w:r w:rsidRPr="00AD36D6">
        <w:rPr>
          <w:sz w:val="18"/>
          <w:szCs w:val="18"/>
        </w:rPr>
        <w:t xml:space="preserve">.com.au </w:t>
      </w:r>
      <w:r w:rsidR="00160CFA">
        <w:rPr>
          <w:sz w:val="18"/>
          <w:szCs w:val="18"/>
        </w:rPr>
        <w:br/>
      </w:r>
      <w:r w:rsidR="00160CFA" w:rsidRPr="00160CFA">
        <w:rPr>
          <w:b/>
          <w:sz w:val="18"/>
          <w:szCs w:val="18"/>
        </w:rPr>
        <w:t>By delivery or by post</w:t>
      </w:r>
      <w:r w:rsidR="00160CFA">
        <w:rPr>
          <w:b/>
          <w:sz w:val="18"/>
          <w:szCs w:val="18"/>
        </w:rPr>
        <w:tab/>
      </w:r>
      <w:r w:rsidR="00E1637F">
        <w:rPr>
          <w:sz w:val="18"/>
          <w:szCs w:val="18"/>
        </w:rPr>
        <w:t>27 Shinnecock Close, Hope Island, Qld 4212</w:t>
      </w:r>
    </w:p>
    <w:p w14:paraId="66D0B59E" w14:textId="77777777" w:rsidR="00B85C70" w:rsidRPr="00647142" w:rsidRDefault="00AD36D6" w:rsidP="00AD36D6">
      <w:pPr>
        <w:pStyle w:val="StyleLet185ptBefore8ptAfter2pt"/>
        <w:numPr>
          <w:ilvl w:val="0"/>
          <w:numId w:val="39"/>
        </w:numPr>
        <w:tabs>
          <w:tab w:val="clear" w:pos="567"/>
          <w:tab w:val="clear" w:pos="720"/>
        </w:tabs>
        <w:spacing w:before="40"/>
        <w:ind w:left="567" w:hanging="567"/>
        <w:rPr>
          <w:sz w:val="4"/>
          <w:szCs w:val="4"/>
        </w:rPr>
      </w:pPr>
      <w:r w:rsidRPr="00647142">
        <w:rPr>
          <w:sz w:val="18"/>
          <w:szCs w:val="18"/>
        </w:rPr>
        <w:t>An electronically transmitted or facsimile of any instrument appointing a Proxy received by the Secretary prior to the time referred to in paragraph 3 above and apparently signed by the appointor or his/her or its attorney will be sufficient to constitute a valid instrument of Proxy.</w:t>
      </w:r>
      <w:r w:rsidR="00647142" w:rsidRPr="00647142">
        <w:rPr>
          <w:sz w:val="18"/>
          <w:szCs w:val="18"/>
        </w:rPr>
        <w:t xml:space="preserve"> </w:t>
      </w:r>
      <w:bookmarkEnd w:id="0"/>
    </w:p>
    <w:sectPr w:rsidR="00B85C70" w:rsidRPr="00647142" w:rsidSect="00C9104D">
      <w:headerReference w:type="default" r:id="rId10"/>
      <w:footerReference w:type="default" r:id="rId11"/>
      <w:footerReference w:type="first" r:id="rId12"/>
      <w:pgSz w:w="11906" w:h="16838" w:code="9"/>
      <w:pgMar w:top="567" w:right="851" w:bottom="709" w:left="1134" w:header="567" w:footer="567" w:gutter="0"/>
      <w:cols w:space="720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5" w:author="GCKC" w:date="2019-10-15T16:29:00Z" w:initials="G">
    <w:p w14:paraId="369FCEAF" w14:textId="2BC8F27B" w:rsidR="00402780" w:rsidRDefault="00402780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69FCEAF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9FCEAF" w16cid:durableId="2150727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DEDA5" w14:textId="77777777" w:rsidR="000C118C" w:rsidRDefault="000C118C">
      <w:r>
        <w:separator/>
      </w:r>
    </w:p>
  </w:endnote>
  <w:endnote w:type="continuationSeparator" w:id="0">
    <w:p w14:paraId="16D39B3A" w14:textId="77777777" w:rsidR="000C118C" w:rsidRDefault="000C1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0000000000000000000"/>
    <w:charset w:val="00"/>
    <w:family w:val="roman"/>
    <w:notTrueType/>
    <w:pitch w:val="default"/>
    <w:sig w:usb0="00029BBF" w:usb1="00020000" w:usb2="000200A8" w:usb3="00000001" w:csb0="01005E25" w:csb1="00A80084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D490" w14:textId="77777777" w:rsidR="00EE576D" w:rsidRPr="00BD32DE" w:rsidRDefault="003F105A" w:rsidP="00BD32DE">
    <w:pPr>
      <w:pStyle w:val="Footer"/>
    </w:pPr>
    <w:fldSimple w:instr=" FILENAME  \* MERGEFORMAT ">
      <w:r w:rsidR="00F80F83">
        <w:rPr>
          <w:noProof/>
        </w:rPr>
        <w:t>3227953_1.DOC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E7A61" w14:textId="77777777" w:rsidR="00EE576D" w:rsidRPr="00BD32DE" w:rsidRDefault="003F105A" w:rsidP="00BD32DE">
    <w:pPr>
      <w:pStyle w:val="Footer"/>
    </w:pPr>
    <w:fldSimple w:instr=" FILENAME  \* MERGEFORMAT ">
      <w:r w:rsidR="00F80F83">
        <w:rPr>
          <w:noProof/>
        </w:rPr>
        <w:t>3227953_1.DOC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A4907" w14:textId="77777777" w:rsidR="000C118C" w:rsidRDefault="000C118C">
      <w:r>
        <w:separator/>
      </w:r>
    </w:p>
  </w:footnote>
  <w:footnote w:type="continuationSeparator" w:id="0">
    <w:p w14:paraId="7C1C1BEE" w14:textId="77777777" w:rsidR="000C118C" w:rsidRDefault="000C1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C1D25" w14:textId="77777777" w:rsidR="00EE576D" w:rsidRDefault="00EE576D">
    <w:pPr>
      <w:pStyle w:val="Header"/>
    </w:pPr>
    <w:r>
      <w:t xml:space="preserve">- </w:t>
    </w:r>
    <w:r w:rsidR="00A60755">
      <w:fldChar w:fldCharType="begin"/>
    </w:r>
    <w:r w:rsidR="00A60755">
      <w:instrText xml:space="preserve"> PAGE </w:instrText>
    </w:r>
    <w:r w:rsidR="00A60755">
      <w:fldChar w:fldCharType="separate"/>
    </w:r>
    <w:r w:rsidR="00E7372B">
      <w:rPr>
        <w:noProof/>
      </w:rPr>
      <w:t>2</w:t>
    </w:r>
    <w:r w:rsidR="00A60755">
      <w:rPr>
        <w:noProof/>
      </w:rPr>
      <w:fldChar w:fldCharType="end"/>
    </w:r>
    <w: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2563C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E9052E6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F350549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0124469"/>
    <w:multiLevelType w:val="multilevel"/>
    <w:tmpl w:val="D7A42DF8"/>
    <w:lvl w:ilvl="0">
      <w:start w:val="1"/>
      <w:numFmt w:val="decimal"/>
      <w:pStyle w:val="Doc1"/>
      <w:lvlText w:val="%1.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Doc2"/>
      <w:lvlText w:val="%1.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pStyle w:val="Doc3"/>
      <w:lvlText w:val="(%3)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pStyle w:val="Doc4"/>
      <w:lvlText w:val="(%4)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upperLetter"/>
      <w:pStyle w:val="Doc5"/>
      <w:lvlText w:val="(%5)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upperRoman"/>
      <w:pStyle w:val="Doc6"/>
      <w:lvlText w:val="(%6)"/>
      <w:lvlJc w:val="left"/>
      <w:pPr>
        <w:tabs>
          <w:tab w:val="num" w:pos="3600"/>
        </w:tabs>
        <w:ind w:left="3600" w:hanging="720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</w:abstractNum>
  <w:abstractNum w:abstractNumId="4" w15:restartNumberingAfterBreak="0">
    <w:nsid w:val="10203DB5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17F79EF"/>
    <w:multiLevelType w:val="multilevel"/>
    <w:tmpl w:val="BC76B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17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7652C31"/>
    <w:multiLevelType w:val="multilevel"/>
    <w:tmpl w:val="D534AE5A"/>
    <w:lvl w:ilvl="0">
      <w:start w:val="1"/>
      <w:numFmt w:val="decimal"/>
      <w:pStyle w:val="Let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18"/>
        <w:szCs w:val="18"/>
      </w:rPr>
    </w:lvl>
    <w:lvl w:ilvl="1">
      <w:start w:val="1"/>
      <w:numFmt w:val="decimal"/>
      <w:pStyle w:val="Let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Letter"/>
      <w:pStyle w:val="Let3"/>
      <w:lvlText w:val="(%3)"/>
      <w:lvlJc w:val="left"/>
      <w:pPr>
        <w:tabs>
          <w:tab w:val="num" w:pos="862"/>
        </w:tabs>
        <w:ind w:left="862" w:hanging="72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Roman"/>
      <w:pStyle w:val="Let4"/>
      <w:lvlText w:val="(%4)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upperLetter"/>
      <w:pStyle w:val="Let5"/>
      <w:lvlText w:val="(%5)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upperRoman"/>
      <w:pStyle w:val="Let6"/>
      <w:lvlText w:val="(%6)"/>
      <w:lvlJc w:val="left"/>
      <w:pPr>
        <w:tabs>
          <w:tab w:val="num" w:pos="3600"/>
        </w:tabs>
        <w:ind w:left="3600" w:hanging="720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none"/>
      <w:suff w:val="spac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BCD2C8B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E350287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0D24AB1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38273E1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6791A7B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7291712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A7F7F4A"/>
    <w:multiLevelType w:val="multilevel"/>
    <w:tmpl w:val="C91CC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upperRoman"/>
      <w:lvlText w:val="(%6)"/>
      <w:lvlJc w:val="left"/>
      <w:pPr>
        <w:tabs>
          <w:tab w:val="num" w:pos="3600"/>
        </w:tabs>
        <w:ind w:left="3600" w:hanging="720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</w:abstractNum>
  <w:abstractNum w:abstractNumId="14" w15:restartNumberingAfterBreak="0">
    <w:nsid w:val="2BFF0C80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CA15BA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E9B19A9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2F410CEC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63F48CA"/>
    <w:multiLevelType w:val="multilevel"/>
    <w:tmpl w:val="C9D0A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upperRoman"/>
      <w:lvlText w:val="(%6)"/>
      <w:lvlJc w:val="left"/>
      <w:pPr>
        <w:tabs>
          <w:tab w:val="num" w:pos="3600"/>
        </w:tabs>
        <w:ind w:left="3600" w:hanging="720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none"/>
      <w:suff w:val="spac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A645F6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43014F4F"/>
    <w:multiLevelType w:val="multilevel"/>
    <w:tmpl w:val="178EE826"/>
    <w:lvl w:ilvl="0">
      <w:start w:val="1"/>
      <w:numFmt w:val="decimal"/>
      <w:pStyle w:val="DR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DR2"/>
      <w:lvlText w:val="(%2)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pStyle w:val="DR3"/>
      <w:lvlText w:val="(%3)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upperLetter"/>
      <w:pStyle w:val="DR4"/>
      <w:lvlText w:val="(%4)"/>
      <w:lvlJc w:val="left"/>
      <w:pPr>
        <w:tabs>
          <w:tab w:val="num" w:pos="2880"/>
        </w:tabs>
        <w:ind w:left="2880" w:hanging="717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61A0491"/>
    <w:multiLevelType w:val="multilevel"/>
    <w:tmpl w:val="F87C2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upperRoman"/>
      <w:lvlText w:val="(%6)"/>
      <w:lvlJc w:val="left"/>
      <w:pPr>
        <w:tabs>
          <w:tab w:val="num" w:pos="3600"/>
        </w:tabs>
        <w:ind w:left="3600" w:hanging="720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</w:abstractNum>
  <w:abstractNum w:abstractNumId="22" w15:restartNumberingAfterBreak="0">
    <w:nsid w:val="499528E9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4D7F536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DD766FD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4E7F1E9D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EDB757C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1AC7629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56293263"/>
    <w:multiLevelType w:val="multilevel"/>
    <w:tmpl w:val="3D4AA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sz w:val="20"/>
        <w:szCs w:val="20"/>
      </w:rPr>
    </w:lvl>
    <w:lvl w:ilvl="5">
      <w:start w:val="1"/>
      <w:numFmt w:val="upperRoman"/>
      <w:lvlText w:val="(%6)"/>
      <w:lvlJc w:val="left"/>
      <w:pPr>
        <w:tabs>
          <w:tab w:val="num" w:pos="3600"/>
        </w:tabs>
        <w:ind w:left="3600" w:hanging="720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none"/>
      <w:suff w:val="spac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ACA42D1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B953CF2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BA22AC8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CB71520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5E5C26F8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77661F7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D302249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75AB774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7FF24D71"/>
    <w:multiLevelType w:val="multilevel"/>
    <w:tmpl w:val="3B86EFEA"/>
    <w:lvl w:ilvl="0">
      <w:start w:val="1"/>
      <w:numFmt w:val="bullet"/>
      <w:pStyle w:val="ListBullet"/>
      <w:lvlText w:val=".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pStyle w:val="ListBullet2"/>
      <w:lvlText w:val="."/>
      <w:lvlJc w:val="left"/>
      <w:pPr>
        <w:tabs>
          <w:tab w:val="num" w:pos="1440"/>
        </w:tabs>
        <w:ind w:left="144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ListBullet3"/>
      <w:lvlText w:val="."/>
      <w:lvlJc w:val="left"/>
      <w:pPr>
        <w:tabs>
          <w:tab w:val="num" w:pos="2160"/>
        </w:tabs>
        <w:ind w:left="216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pStyle w:val="ListBullet4"/>
      <w:lvlText w:val="."/>
      <w:lvlJc w:val="left"/>
      <w:pPr>
        <w:tabs>
          <w:tab w:val="num" w:pos="2880"/>
        </w:tabs>
        <w:ind w:left="2880" w:hanging="720"/>
      </w:pPr>
      <w:rPr>
        <w:rFonts w:ascii="Arial Bold" w:hAnsi="Arial Bold" w:hint="default"/>
        <w:b/>
        <w:i w:val="0"/>
        <w:sz w:val="22"/>
      </w:rPr>
    </w:lvl>
    <w:lvl w:ilvl="4">
      <w:start w:val="1"/>
      <w:numFmt w:val="bullet"/>
      <w:pStyle w:val="ListBullet5"/>
      <w:lvlText w:val="."/>
      <w:lvlJc w:val="left"/>
      <w:pPr>
        <w:tabs>
          <w:tab w:val="num" w:pos="3600"/>
        </w:tabs>
        <w:ind w:left="360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pStyle w:val="ListBullet6"/>
      <w:lvlText w:val="."/>
      <w:lvlJc w:val="left"/>
      <w:pPr>
        <w:tabs>
          <w:tab w:val="num" w:pos="4321"/>
        </w:tabs>
        <w:ind w:left="4321" w:hanging="720"/>
      </w:pPr>
      <w:rPr>
        <w:rFonts w:ascii="Arial Bold" w:hAnsi="Arial Bold" w:hint="default"/>
        <w:b/>
        <w:i w:val="0"/>
        <w:sz w:val="22"/>
        <w:szCs w:val="22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8"/>
  </w:num>
  <w:num w:numId="4">
    <w:abstractNumId w:val="37"/>
  </w:num>
  <w:num w:numId="5">
    <w:abstractNumId w:val="31"/>
  </w:num>
  <w:num w:numId="6">
    <w:abstractNumId w:val="19"/>
  </w:num>
  <w:num w:numId="7">
    <w:abstractNumId w:val="26"/>
  </w:num>
  <w:num w:numId="8">
    <w:abstractNumId w:val="1"/>
  </w:num>
  <w:num w:numId="9">
    <w:abstractNumId w:val="24"/>
  </w:num>
  <w:num w:numId="10">
    <w:abstractNumId w:val="36"/>
  </w:num>
  <w:num w:numId="11">
    <w:abstractNumId w:val="35"/>
  </w:num>
  <w:num w:numId="12">
    <w:abstractNumId w:val="22"/>
  </w:num>
  <w:num w:numId="13">
    <w:abstractNumId w:val="12"/>
  </w:num>
  <w:num w:numId="14">
    <w:abstractNumId w:val="30"/>
  </w:num>
  <w:num w:numId="15">
    <w:abstractNumId w:val="2"/>
  </w:num>
  <w:num w:numId="16">
    <w:abstractNumId w:val="10"/>
  </w:num>
  <w:num w:numId="17">
    <w:abstractNumId w:val="25"/>
  </w:num>
  <w:num w:numId="18">
    <w:abstractNumId w:val="7"/>
  </w:num>
  <w:num w:numId="19">
    <w:abstractNumId w:val="18"/>
  </w:num>
  <w:num w:numId="20">
    <w:abstractNumId w:val="14"/>
  </w:num>
  <w:num w:numId="21">
    <w:abstractNumId w:val="8"/>
  </w:num>
  <w:num w:numId="22">
    <w:abstractNumId w:val="33"/>
  </w:num>
  <w:num w:numId="23">
    <w:abstractNumId w:val="9"/>
  </w:num>
  <w:num w:numId="24">
    <w:abstractNumId w:val="4"/>
  </w:num>
  <w:num w:numId="25">
    <w:abstractNumId w:val="6"/>
  </w:num>
  <w:num w:numId="26">
    <w:abstractNumId w:val="32"/>
  </w:num>
  <w:num w:numId="27">
    <w:abstractNumId w:val="16"/>
  </w:num>
  <w:num w:numId="28">
    <w:abstractNumId w:val="27"/>
  </w:num>
  <w:num w:numId="29">
    <w:abstractNumId w:val="15"/>
  </w:num>
  <w:num w:numId="30">
    <w:abstractNumId w:val="13"/>
  </w:num>
  <w:num w:numId="31">
    <w:abstractNumId w:val="21"/>
  </w:num>
  <w:num w:numId="32">
    <w:abstractNumId w:val="17"/>
  </w:num>
  <w:num w:numId="33">
    <w:abstractNumId w:val="11"/>
  </w:num>
  <w:num w:numId="34">
    <w:abstractNumId w:val="29"/>
  </w:num>
  <w:num w:numId="35">
    <w:abstractNumId w:val="23"/>
  </w:num>
  <w:num w:numId="36">
    <w:abstractNumId w:val="0"/>
  </w:num>
  <w:num w:numId="37">
    <w:abstractNumId w:val="34"/>
  </w:num>
  <w:num w:numId="38">
    <w:abstractNumId w:val="20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6"/>
  </w:num>
  <w:num w:numId="44">
    <w:abstractNumId w:val="6"/>
  </w:num>
  <w:num w:numId="45">
    <w:abstractNumId w:val="6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CKC">
    <w15:presenceInfo w15:providerId="None" w15:userId="GCK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en-GB" w:vendorID="8" w:dllVersion="513" w:checkStyle="1"/>
  <w:activeWritingStyle w:appName="MSWord" w:lang="en-AU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FF9"/>
    <w:rsid w:val="00011A41"/>
    <w:rsid w:val="00046961"/>
    <w:rsid w:val="00051C49"/>
    <w:rsid w:val="00053391"/>
    <w:rsid w:val="00066953"/>
    <w:rsid w:val="00066D66"/>
    <w:rsid w:val="00081FFE"/>
    <w:rsid w:val="000C118C"/>
    <w:rsid w:val="000D1EB3"/>
    <w:rsid w:val="00137E28"/>
    <w:rsid w:val="00143F4A"/>
    <w:rsid w:val="00145EF5"/>
    <w:rsid w:val="00154104"/>
    <w:rsid w:val="00160CFA"/>
    <w:rsid w:val="00167AD9"/>
    <w:rsid w:val="00197A99"/>
    <w:rsid w:val="001B6AE6"/>
    <w:rsid w:val="001E6B44"/>
    <w:rsid w:val="002161E7"/>
    <w:rsid w:val="00230DEA"/>
    <w:rsid w:val="002315BE"/>
    <w:rsid w:val="00232F20"/>
    <w:rsid w:val="00255993"/>
    <w:rsid w:val="00262545"/>
    <w:rsid w:val="0026698D"/>
    <w:rsid w:val="00274A91"/>
    <w:rsid w:val="00277762"/>
    <w:rsid w:val="002814F5"/>
    <w:rsid w:val="00295CAD"/>
    <w:rsid w:val="0029687E"/>
    <w:rsid w:val="002A7FD0"/>
    <w:rsid w:val="002B778F"/>
    <w:rsid w:val="002C0D42"/>
    <w:rsid w:val="002C52DB"/>
    <w:rsid w:val="002C7247"/>
    <w:rsid w:val="002D5840"/>
    <w:rsid w:val="002E23C2"/>
    <w:rsid w:val="00301BAE"/>
    <w:rsid w:val="00302AB3"/>
    <w:rsid w:val="00306D15"/>
    <w:rsid w:val="00332BD6"/>
    <w:rsid w:val="00352BA0"/>
    <w:rsid w:val="003538BC"/>
    <w:rsid w:val="003653ED"/>
    <w:rsid w:val="00371803"/>
    <w:rsid w:val="00380FF4"/>
    <w:rsid w:val="0038370C"/>
    <w:rsid w:val="003C5E6F"/>
    <w:rsid w:val="003C6E48"/>
    <w:rsid w:val="003D1A87"/>
    <w:rsid w:val="003F105A"/>
    <w:rsid w:val="00402780"/>
    <w:rsid w:val="00407B29"/>
    <w:rsid w:val="004164F8"/>
    <w:rsid w:val="0049739A"/>
    <w:rsid w:val="004A06FE"/>
    <w:rsid w:val="004A451D"/>
    <w:rsid w:val="004E3C23"/>
    <w:rsid w:val="004E3FB0"/>
    <w:rsid w:val="004E4D22"/>
    <w:rsid w:val="00502DE2"/>
    <w:rsid w:val="00517E85"/>
    <w:rsid w:val="0056561A"/>
    <w:rsid w:val="0056678A"/>
    <w:rsid w:val="00571200"/>
    <w:rsid w:val="00596A09"/>
    <w:rsid w:val="005B4614"/>
    <w:rsid w:val="005C48D8"/>
    <w:rsid w:val="00606CB3"/>
    <w:rsid w:val="00612638"/>
    <w:rsid w:val="00643B2A"/>
    <w:rsid w:val="00647142"/>
    <w:rsid w:val="00681EB8"/>
    <w:rsid w:val="006D1634"/>
    <w:rsid w:val="006E676A"/>
    <w:rsid w:val="006F2578"/>
    <w:rsid w:val="006F444F"/>
    <w:rsid w:val="00710E06"/>
    <w:rsid w:val="00715BAB"/>
    <w:rsid w:val="00723F22"/>
    <w:rsid w:val="0072780A"/>
    <w:rsid w:val="007445FB"/>
    <w:rsid w:val="0075748A"/>
    <w:rsid w:val="007A589A"/>
    <w:rsid w:val="007C6438"/>
    <w:rsid w:val="007D0CBC"/>
    <w:rsid w:val="007F6022"/>
    <w:rsid w:val="00835C1A"/>
    <w:rsid w:val="00862086"/>
    <w:rsid w:val="00891BC1"/>
    <w:rsid w:val="008A4E0F"/>
    <w:rsid w:val="008A7C57"/>
    <w:rsid w:val="008F577D"/>
    <w:rsid w:val="0090045A"/>
    <w:rsid w:val="00950A42"/>
    <w:rsid w:val="00967969"/>
    <w:rsid w:val="00972803"/>
    <w:rsid w:val="00976FB5"/>
    <w:rsid w:val="009846C3"/>
    <w:rsid w:val="00992C07"/>
    <w:rsid w:val="00993F81"/>
    <w:rsid w:val="009A3971"/>
    <w:rsid w:val="009B09DE"/>
    <w:rsid w:val="00A24BCA"/>
    <w:rsid w:val="00A2576B"/>
    <w:rsid w:val="00A32D42"/>
    <w:rsid w:val="00A46A4D"/>
    <w:rsid w:val="00A55586"/>
    <w:rsid w:val="00A60755"/>
    <w:rsid w:val="00A61D24"/>
    <w:rsid w:val="00A720C9"/>
    <w:rsid w:val="00A75541"/>
    <w:rsid w:val="00A777C0"/>
    <w:rsid w:val="00A837A3"/>
    <w:rsid w:val="00A85965"/>
    <w:rsid w:val="00AA0779"/>
    <w:rsid w:val="00AA0C07"/>
    <w:rsid w:val="00AA7AF4"/>
    <w:rsid w:val="00AB2751"/>
    <w:rsid w:val="00AC1E06"/>
    <w:rsid w:val="00AC7F29"/>
    <w:rsid w:val="00AD36D6"/>
    <w:rsid w:val="00B1090E"/>
    <w:rsid w:val="00B24FEE"/>
    <w:rsid w:val="00B25A3F"/>
    <w:rsid w:val="00B32D62"/>
    <w:rsid w:val="00B4759D"/>
    <w:rsid w:val="00B57CFA"/>
    <w:rsid w:val="00B85C70"/>
    <w:rsid w:val="00B9394C"/>
    <w:rsid w:val="00B9799C"/>
    <w:rsid w:val="00BB7DE9"/>
    <w:rsid w:val="00BD32DE"/>
    <w:rsid w:val="00BE1661"/>
    <w:rsid w:val="00C44CB9"/>
    <w:rsid w:val="00C50F7C"/>
    <w:rsid w:val="00C83B5A"/>
    <w:rsid w:val="00C9104D"/>
    <w:rsid w:val="00CA5713"/>
    <w:rsid w:val="00CB3B22"/>
    <w:rsid w:val="00CE5DCE"/>
    <w:rsid w:val="00CF2166"/>
    <w:rsid w:val="00D8036F"/>
    <w:rsid w:val="00D90179"/>
    <w:rsid w:val="00D90449"/>
    <w:rsid w:val="00DA49E3"/>
    <w:rsid w:val="00DC6AE5"/>
    <w:rsid w:val="00DF25AB"/>
    <w:rsid w:val="00E04249"/>
    <w:rsid w:val="00E069E9"/>
    <w:rsid w:val="00E1637F"/>
    <w:rsid w:val="00E31EB9"/>
    <w:rsid w:val="00E500A6"/>
    <w:rsid w:val="00E53065"/>
    <w:rsid w:val="00E7182A"/>
    <w:rsid w:val="00E7372B"/>
    <w:rsid w:val="00E83679"/>
    <w:rsid w:val="00E85C36"/>
    <w:rsid w:val="00EA1FF9"/>
    <w:rsid w:val="00EA3616"/>
    <w:rsid w:val="00EE576D"/>
    <w:rsid w:val="00F05678"/>
    <w:rsid w:val="00F063F1"/>
    <w:rsid w:val="00F25B37"/>
    <w:rsid w:val="00F32BA4"/>
    <w:rsid w:val="00F60945"/>
    <w:rsid w:val="00F80F83"/>
    <w:rsid w:val="00FA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CA164FD"/>
  <w15:docId w15:val="{0A41B707-5ABC-460D-87BB-24B87318E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1EB3"/>
    <w:rPr>
      <w:rFonts w:ascii="Arial" w:hAnsi="Arial" w:cs="Arial"/>
      <w:szCs w:val="22"/>
      <w:lang w:eastAsia="en-US"/>
    </w:rPr>
  </w:style>
  <w:style w:type="paragraph" w:styleId="Heading1">
    <w:name w:val="heading 1"/>
    <w:basedOn w:val="BodyText"/>
    <w:next w:val="BodyText"/>
    <w:qFormat/>
    <w:rsid w:val="006D1634"/>
    <w:pPr>
      <w:keepNext/>
      <w:jc w:val="center"/>
      <w:outlineLvl w:val="0"/>
    </w:pPr>
    <w:rPr>
      <w:b/>
      <w:bCs/>
      <w:kern w:val="28"/>
    </w:rPr>
  </w:style>
  <w:style w:type="paragraph" w:styleId="Heading2">
    <w:name w:val="heading 2"/>
    <w:basedOn w:val="Heading1"/>
    <w:next w:val="BodyText"/>
    <w:qFormat/>
    <w:rsid w:val="006D1634"/>
    <w:pPr>
      <w:jc w:val="left"/>
      <w:outlineLvl w:val="1"/>
    </w:pPr>
    <w:rPr>
      <w:caps/>
    </w:rPr>
  </w:style>
  <w:style w:type="paragraph" w:styleId="Heading3">
    <w:name w:val="heading 3"/>
    <w:basedOn w:val="Heading2"/>
    <w:next w:val="BodyText"/>
    <w:qFormat/>
    <w:rsid w:val="006D1634"/>
    <w:pPr>
      <w:outlineLvl w:val="2"/>
    </w:pPr>
    <w:rPr>
      <w:caps w:val="0"/>
    </w:rPr>
  </w:style>
  <w:style w:type="paragraph" w:styleId="Heading4">
    <w:name w:val="heading 4"/>
    <w:basedOn w:val="Heading3"/>
    <w:next w:val="BodyText"/>
    <w:qFormat/>
    <w:rsid w:val="000D1EB3"/>
    <w:pPr>
      <w:spacing w:after="60"/>
      <w:outlineLvl w:val="3"/>
    </w:pPr>
    <w:rPr>
      <w:b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D1EB3"/>
    <w:pPr>
      <w:spacing w:before="240"/>
    </w:pPr>
  </w:style>
  <w:style w:type="paragraph" w:styleId="BodyTextIndent2">
    <w:name w:val="Body Text Indent 2"/>
    <w:basedOn w:val="BodyTextIndent"/>
    <w:link w:val="BodyTextIndent2Char"/>
    <w:rsid w:val="006D1634"/>
    <w:pPr>
      <w:ind w:left="1440"/>
    </w:pPr>
    <w:rPr>
      <w:rFonts w:cs="Arial"/>
    </w:rPr>
  </w:style>
  <w:style w:type="paragraph" w:styleId="BodyTextIndent">
    <w:name w:val="Body Text Indent"/>
    <w:basedOn w:val="BodyText"/>
    <w:link w:val="BodyTextIndentChar"/>
    <w:rsid w:val="006D1634"/>
    <w:pPr>
      <w:ind w:left="720"/>
    </w:pPr>
    <w:rPr>
      <w:rFonts w:cs="Times New Roman"/>
    </w:rPr>
  </w:style>
  <w:style w:type="paragraph" w:styleId="BodyTextIndent3">
    <w:name w:val="Body Text Indent 3"/>
    <w:basedOn w:val="BodyTextIndent2"/>
    <w:rsid w:val="006D1634"/>
    <w:pPr>
      <w:ind w:left="2160"/>
    </w:pPr>
  </w:style>
  <w:style w:type="paragraph" w:styleId="Header">
    <w:name w:val="header"/>
    <w:basedOn w:val="BodyText"/>
    <w:rsid w:val="006D1634"/>
    <w:pPr>
      <w:tabs>
        <w:tab w:val="center" w:pos="4961"/>
        <w:tab w:val="right" w:pos="9923"/>
      </w:tabs>
      <w:spacing w:before="0" w:after="360"/>
      <w:jc w:val="center"/>
    </w:pPr>
  </w:style>
  <w:style w:type="paragraph" w:styleId="Footer">
    <w:name w:val="footer"/>
    <w:basedOn w:val="BodyText"/>
    <w:rsid w:val="00046961"/>
    <w:pPr>
      <w:tabs>
        <w:tab w:val="center" w:pos="4153"/>
        <w:tab w:val="right" w:pos="9923"/>
      </w:tabs>
      <w:spacing w:before="0"/>
    </w:pPr>
    <w:rPr>
      <w:sz w:val="16"/>
      <w:szCs w:val="16"/>
    </w:rPr>
  </w:style>
  <w:style w:type="paragraph" w:customStyle="1" w:styleId="Doc1">
    <w:name w:val="Doc1"/>
    <w:basedOn w:val="BodyText"/>
    <w:next w:val="Doc2"/>
    <w:rsid w:val="00CA5713"/>
    <w:pPr>
      <w:keepNext/>
      <w:numPr>
        <w:numId w:val="2"/>
      </w:numPr>
      <w:outlineLvl w:val="0"/>
    </w:pPr>
    <w:rPr>
      <w:rFonts w:ascii="Arial Bold" w:hAnsi="Arial Bold" w:cs="Times New Roman"/>
      <w:b/>
      <w:lang w:eastAsia="en-AU"/>
    </w:rPr>
  </w:style>
  <w:style w:type="paragraph" w:customStyle="1" w:styleId="Doc2">
    <w:name w:val="Doc2"/>
    <w:basedOn w:val="Doc1"/>
    <w:next w:val="BodyTextIndent"/>
    <w:rsid w:val="00CA5713"/>
    <w:pPr>
      <w:numPr>
        <w:ilvl w:val="1"/>
      </w:numPr>
      <w:outlineLvl w:val="1"/>
    </w:pPr>
  </w:style>
  <w:style w:type="paragraph" w:customStyle="1" w:styleId="Doc3">
    <w:name w:val="Doc3"/>
    <w:basedOn w:val="Doc2"/>
    <w:rsid w:val="00CA5713"/>
    <w:pPr>
      <w:keepNext w:val="0"/>
      <w:numPr>
        <w:ilvl w:val="2"/>
      </w:numPr>
      <w:outlineLvl w:val="2"/>
    </w:pPr>
    <w:rPr>
      <w:rFonts w:ascii="Arial" w:hAnsi="Arial" w:cs="Arial"/>
      <w:b w:val="0"/>
    </w:rPr>
  </w:style>
  <w:style w:type="paragraph" w:customStyle="1" w:styleId="Doc4">
    <w:name w:val="Doc4"/>
    <w:basedOn w:val="Doc3"/>
    <w:rsid w:val="00CA5713"/>
    <w:pPr>
      <w:numPr>
        <w:ilvl w:val="3"/>
      </w:numPr>
      <w:outlineLvl w:val="3"/>
    </w:pPr>
    <w:rPr>
      <w:szCs w:val="20"/>
    </w:rPr>
  </w:style>
  <w:style w:type="paragraph" w:customStyle="1" w:styleId="Let1">
    <w:name w:val="Let1"/>
    <w:basedOn w:val="BodyText"/>
    <w:rsid w:val="00B25A3F"/>
    <w:pPr>
      <w:numPr>
        <w:numId w:val="25"/>
      </w:numPr>
    </w:pPr>
    <w:rPr>
      <w:rFonts w:cs="Times New Roman"/>
      <w:szCs w:val="20"/>
      <w:lang w:eastAsia="en-AU"/>
    </w:rPr>
  </w:style>
  <w:style w:type="paragraph" w:customStyle="1" w:styleId="Let2">
    <w:name w:val="Let2"/>
    <w:basedOn w:val="Let1"/>
    <w:rsid w:val="00B25A3F"/>
    <w:pPr>
      <w:numPr>
        <w:ilvl w:val="1"/>
      </w:numPr>
    </w:pPr>
  </w:style>
  <w:style w:type="paragraph" w:customStyle="1" w:styleId="Let3">
    <w:name w:val="Let3"/>
    <w:basedOn w:val="Let2"/>
    <w:rsid w:val="00B25A3F"/>
    <w:pPr>
      <w:numPr>
        <w:ilvl w:val="2"/>
      </w:numPr>
    </w:pPr>
  </w:style>
  <w:style w:type="paragraph" w:styleId="ListBullet">
    <w:name w:val="List Bullet"/>
    <w:basedOn w:val="BodyText"/>
    <w:rsid w:val="006D1634"/>
    <w:pPr>
      <w:numPr>
        <w:numId w:val="4"/>
      </w:numPr>
    </w:pPr>
  </w:style>
  <w:style w:type="paragraph" w:styleId="ListBullet2">
    <w:name w:val="List Bullet 2"/>
    <w:basedOn w:val="ListBullet"/>
    <w:rsid w:val="006D1634"/>
    <w:pPr>
      <w:numPr>
        <w:ilvl w:val="1"/>
      </w:numPr>
    </w:pPr>
  </w:style>
  <w:style w:type="paragraph" w:styleId="ListBullet3">
    <w:name w:val="List Bullet 3"/>
    <w:basedOn w:val="ListBullet2"/>
    <w:rsid w:val="006D1634"/>
    <w:pPr>
      <w:numPr>
        <w:ilvl w:val="2"/>
      </w:numPr>
    </w:pPr>
  </w:style>
  <w:style w:type="paragraph" w:styleId="ListBullet4">
    <w:name w:val="List Bullet 4"/>
    <w:basedOn w:val="ListBullet3"/>
    <w:rsid w:val="006D1634"/>
    <w:pPr>
      <w:numPr>
        <w:ilvl w:val="3"/>
      </w:numPr>
    </w:pPr>
  </w:style>
  <w:style w:type="paragraph" w:styleId="ListBullet5">
    <w:name w:val="List Bullet 5"/>
    <w:basedOn w:val="ListBullet4"/>
    <w:rsid w:val="006D1634"/>
    <w:pPr>
      <w:numPr>
        <w:ilvl w:val="4"/>
      </w:numPr>
    </w:pPr>
  </w:style>
  <w:style w:type="paragraph" w:customStyle="1" w:styleId="DR1">
    <w:name w:val="DR1"/>
    <w:basedOn w:val="BodyText"/>
    <w:rsid w:val="00295CAD"/>
    <w:pPr>
      <w:numPr>
        <w:numId w:val="38"/>
      </w:numPr>
      <w:tabs>
        <w:tab w:val="left" w:pos="1440"/>
      </w:tabs>
      <w:spacing w:line="480" w:lineRule="auto"/>
    </w:pPr>
  </w:style>
  <w:style w:type="paragraph" w:customStyle="1" w:styleId="DR2">
    <w:name w:val="DR2"/>
    <w:basedOn w:val="DR1"/>
    <w:rsid w:val="00295CAD"/>
    <w:pPr>
      <w:numPr>
        <w:ilvl w:val="1"/>
      </w:numPr>
    </w:pPr>
  </w:style>
  <w:style w:type="paragraph" w:customStyle="1" w:styleId="DR3">
    <w:name w:val="DR3"/>
    <w:basedOn w:val="DR2"/>
    <w:rsid w:val="00295CAD"/>
    <w:pPr>
      <w:numPr>
        <w:ilvl w:val="2"/>
      </w:numPr>
    </w:pPr>
  </w:style>
  <w:style w:type="paragraph" w:customStyle="1" w:styleId="DR4">
    <w:name w:val="DR4"/>
    <w:basedOn w:val="DR3"/>
    <w:rsid w:val="00295CAD"/>
    <w:pPr>
      <w:numPr>
        <w:ilvl w:val="3"/>
      </w:numPr>
      <w:outlineLvl w:val="3"/>
    </w:pPr>
  </w:style>
  <w:style w:type="paragraph" w:customStyle="1" w:styleId="Doc5">
    <w:name w:val="Doc5"/>
    <w:basedOn w:val="Doc4"/>
    <w:rsid w:val="00CA5713"/>
    <w:pPr>
      <w:numPr>
        <w:ilvl w:val="4"/>
      </w:numPr>
      <w:outlineLvl w:val="4"/>
    </w:pPr>
  </w:style>
  <w:style w:type="paragraph" w:customStyle="1" w:styleId="Let4">
    <w:name w:val="Let4"/>
    <w:basedOn w:val="Let3"/>
    <w:rsid w:val="00B25A3F"/>
    <w:pPr>
      <w:numPr>
        <w:ilvl w:val="3"/>
      </w:numPr>
    </w:pPr>
  </w:style>
  <w:style w:type="paragraph" w:customStyle="1" w:styleId="Let5">
    <w:name w:val="Let5"/>
    <w:basedOn w:val="Let4"/>
    <w:rsid w:val="00B25A3F"/>
    <w:pPr>
      <w:numPr>
        <w:ilvl w:val="4"/>
      </w:numPr>
    </w:pPr>
  </w:style>
  <w:style w:type="paragraph" w:customStyle="1" w:styleId="BodyTextIndent4">
    <w:name w:val="Body Text Indent 4"/>
    <w:basedOn w:val="BodyTextIndent3"/>
    <w:rsid w:val="006D1634"/>
    <w:pPr>
      <w:ind w:left="2880"/>
    </w:pPr>
  </w:style>
  <w:style w:type="paragraph" w:customStyle="1" w:styleId="BodyTextIndent5">
    <w:name w:val="Body Text Indent 5"/>
    <w:basedOn w:val="BodyTextIndent4"/>
    <w:rsid w:val="006D1634"/>
    <w:pPr>
      <w:ind w:left="3600"/>
    </w:pPr>
  </w:style>
  <w:style w:type="paragraph" w:customStyle="1" w:styleId="DeedHeading">
    <w:name w:val="Deed Heading"/>
    <w:basedOn w:val="BodyText"/>
    <w:next w:val="BodyTextIndent"/>
    <w:rsid w:val="00B85C70"/>
    <w:pPr>
      <w:keepNext/>
      <w:spacing w:before="480"/>
    </w:pPr>
    <w:rPr>
      <w:rFonts w:eastAsia="SimSun"/>
      <w:b/>
      <w:caps/>
      <w:sz w:val="24"/>
      <w:szCs w:val="20"/>
      <w:lang w:eastAsia="en-AU"/>
    </w:rPr>
  </w:style>
  <w:style w:type="paragraph" w:styleId="Date">
    <w:name w:val="Date"/>
    <w:basedOn w:val="BodyText"/>
    <w:next w:val="BodyText"/>
    <w:rsid w:val="006D1634"/>
    <w:pPr>
      <w:spacing w:before="480" w:after="480"/>
    </w:pPr>
  </w:style>
  <w:style w:type="paragraph" w:customStyle="1" w:styleId="Doc6">
    <w:name w:val="Doc6"/>
    <w:basedOn w:val="Doc5"/>
    <w:rsid w:val="00CA5713"/>
    <w:pPr>
      <w:numPr>
        <w:ilvl w:val="5"/>
      </w:numPr>
    </w:pPr>
  </w:style>
  <w:style w:type="paragraph" w:customStyle="1" w:styleId="Let6">
    <w:name w:val="Let6"/>
    <w:basedOn w:val="Let5"/>
    <w:rsid w:val="00B25A3F"/>
    <w:pPr>
      <w:numPr>
        <w:ilvl w:val="5"/>
      </w:numPr>
    </w:pPr>
  </w:style>
  <w:style w:type="paragraph" w:customStyle="1" w:styleId="ListBullet6">
    <w:name w:val="List Bullet 6"/>
    <w:basedOn w:val="ListBullet5"/>
    <w:rsid w:val="006D1634"/>
    <w:pPr>
      <w:numPr>
        <w:ilvl w:val="5"/>
      </w:numPr>
    </w:pPr>
  </w:style>
  <w:style w:type="paragraph" w:customStyle="1" w:styleId="Producers">
    <w:name w:val="Producers"/>
    <w:basedOn w:val="BodyText"/>
    <w:rsid w:val="006D1634"/>
    <w:pPr>
      <w:spacing w:before="0"/>
    </w:pPr>
    <w:rPr>
      <w:b/>
    </w:rPr>
  </w:style>
  <w:style w:type="paragraph" w:customStyle="1" w:styleId="Reference">
    <w:name w:val="Reference"/>
    <w:basedOn w:val="BodyText"/>
    <w:rsid w:val="006D1634"/>
    <w:pPr>
      <w:tabs>
        <w:tab w:val="left" w:pos="851"/>
      </w:tabs>
      <w:spacing w:before="0"/>
    </w:pPr>
    <w:rPr>
      <w:sz w:val="14"/>
    </w:rPr>
  </w:style>
  <w:style w:type="paragraph" w:styleId="Salutation">
    <w:name w:val="Salutation"/>
    <w:basedOn w:val="BodyText"/>
    <w:next w:val="Normal"/>
    <w:rsid w:val="006D1634"/>
    <w:pPr>
      <w:spacing w:before="480"/>
    </w:pPr>
  </w:style>
  <w:style w:type="paragraph" w:customStyle="1" w:styleId="Signatures">
    <w:name w:val="Signatures"/>
    <w:basedOn w:val="BodyText"/>
    <w:next w:val="Normal"/>
    <w:rsid w:val="006D1634"/>
    <w:pPr>
      <w:spacing w:before="480"/>
    </w:pPr>
  </w:style>
  <w:style w:type="paragraph" w:customStyle="1" w:styleId="Subject">
    <w:name w:val="Subject"/>
    <w:basedOn w:val="BodyText"/>
    <w:next w:val="BodyText"/>
    <w:rsid w:val="0038370C"/>
    <w:rPr>
      <w:b/>
    </w:rPr>
  </w:style>
  <w:style w:type="table" w:styleId="TableGrid">
    <w:name w:val="Table Grid"/>
    <w:basedOn w:val="TableNormal"/>
    <w:rsid w:val="00A61D24"/>
    <w:pPr>
      <w:spacing w:before="240"/>
    </w:pPr>
    <w:rPr>
      <w:rFonts w:ascii="Arial" w:hAnsi="Arial"/>
    </w:rPr>
    <w:tblPr/>
  </w:style>
  <w:style w:type="paragraph" w:customStyle="1" w:styleId="Copyright">
    <w:name w:val="Copyright"/>
    <w:basedOn w:val="BodyText"/>
    <w:rsid w:val="00EA1FF9"/>
    <w:pPr>
      <w:jc w:val="center"/>
    </w:pPr>
    <w:rPr>
      <w:sz w:val="16"/>
    </w:rPr>
  </w:style>
  <w:style w:type="character" w:customStyle="1" w:styleId="BodyTextChar">
    <w:name w:val="Body Text Char"/>
    <w:link w:val="BodyText"/>
    <w:rsid w:val="00EA1FF9"/>
    <w:rPr>
      <w:rFonts w:ascii="Arial" w:hAnsi="Arial" w:cs="Arial"/>
      <w:szCs w:val="22"/>
      <w:lang w:val="en-AU" w:eastAsia="en-US" w:bidi="ar-SA"/>
    </w:rPr>
  </w:style>
  <w:style w:type="paragraph" w:customStyle="1" w:styleId="NotesPara">
    <w:name w:val="NotesPara"/>
    <w:basedOn w:val="Normal"/>
    <w:next w:val="Normal"/>
    <w:rsid w:val="00EA1FF9"/>
    <w:pPr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clear" w:color="auto" w:fill="D9D9D9"/>
      <w:spacing w:before="40"/>
    </w:pPr>
    <w:rPr>
      <w:rFonts w:ascii="Arial Bold" w:hAnsi="Arial Bold"/>
      <w:b/>
      <w:i/>
      <w:color w:val="339966"/>
      <w:szCs w:val="20"/>
    </w:rPr>
  </w:style>
  <w:style w:type="character" w:customStyle="1" w:styleId="NotesChar">
    <w:name w:val="NotesChar"/>
    <w:rsid w:val="00EA1FF9"/>
    <w:rPr>
      <w:rFonts w:ascii="Arial" w:hAnsi="Arial"/>
      <w:b/>
      <w:i/>
      <w:color w:val="339966"/>
      <w:sz w:val="20"/>
    </w:rPr>
  </w:style>
  <w:style w:type="character" w:customStyle="1" w:styleId="iddVariableMarker">
    <w:name w:val="iddVariableMarker"/>
    <w:rsid w:val="00EA1FF9"/>
    <w:rPr>
      <w:rFonts w:ascii="Arial" w:hAnsi="Arial" w:cs="Arial"/>
      <w:i/>
      <w:color w:val="FF00FF"/>
      <w:sz w:val="20"/>
      <w:szCs w:val="22"/>
      <w:lang w:val="en-AU" w:eastAsia="en-US" w:bidi="ar-SA"/>
    </w:rPr>
  </w:style>
  <w:style w:type="paragraph" w:customStyle="1" w:styleId="Signed">
    <w:name w:val="Signed"/>
    <w:basedOn w:val="Normal"/>
    <w:rsid w:val="00332BD6"/>
    <w:pPr>
      <w:keepNext/>
      <w:tabs>
        <w:tab w:val="left" w:pos="4321"/>
      </w:tabs>
      <w:spacing w:before="720" w:after="120"/>
    </w:pPr>
  </w:style>
  <w:style w:type="paragraph" w:customStyle="1" w:styleId="WitnessSign">
    <w:name w:val="Witness Sign"/>
    <w:basedOn w:val="Signed"/>
    <w:rsid w:val="00B4759D"/>
    <w:pPr>
      <w:keepNext w:val="0"/>
      <w:spacing w:before="0" w:after="0"/>
    </w:pPr>
    <w:rPr>
      <w:rFonts w:cs="Times New Roman"/>
      <w:b/>
      <w:bCs/>
      <w:szCs w:val="20"/>
      <w:lang w:eastAsia="en-AU"/>
    </w:rPr>
  </w:style>
  <w:style w:type="paragraph" w:customStyle="1" w:styleId="Schedule">
    <w:name w:val="Schedule"/>
    <w:basedOn w:val="BodyText"/>
    <w:next w:val="BodyText"/>
    <w:rsid w:val="00E85C36"/>
    <w:pPr>
      <w:keepNext/>
    </w:pPr>
    <w:rPr>
      <w:rFonts w:eastAsia="SimSun"/>
      <w:b/>
      <w:caps/>
      <w:sz w:val="24"/>
      <w:szCs w:val="20"/>
      <w:lang w:eastAsia="en-AU"/>
    </w:rPr>
  </w:style>
  <w:style w:type="paragraph" w:customStyle="1" w:styleId="SchedulePart">
    <w:name w:val="Schedule Part"/>
    <w:basedOn w:val="Schedule"/>
    <w:next w:val="BodyText"/>
    <w:rsid w:val="00E85C36"/>
    <w:pPr>
      <w:spacing w:before="720" w:after="240"/>
    </w:pPr>
    <w:rPr>
      <w:caps w:val="0"/>
    </w:rPr>
  </w:style>
  <w:style w:type="character" w:customStyle="1" w:styleId="BodyTextIndent2Char">
    <w:name w:val="Body Text Indent 2 Char"/>
    <w:link w:val="BodyTextIndent2"/>
    <w:rsid w:val="006E676A"/>
    <w:rPr>
      <w:rFonts w:ascii="Arial" w:hAnsi="Arial" w:cs="Arial"/>
      <w:szCs w:val="22"/>
      <w:lang w:val="en-AU" w:eastAsia="en-US" w:bidi="ar-SA"/>
    </w:rPr>
  </w:style>
  <w:style w:type="character" w:customStyle="1" w:styleId="BodyTextIndentChar">
    <w:name w:val="Body Text Indent Char"/>
    <w:link w:val="BodyTextIndent"/>
    <w:rsid w:val="00AD36D6"/>
    <w:rPr>
      <w:rFonts w:ascii="Arial" w:hAnsi="Arial" w:cs="Arial"/>
      <w:szCs w:val="22"/>
      <w:lang w:eastAsia="en-US"/>
    </w:rPr>
  </w:style>
  <w:style w:type="paragraph" w:customStyle="1" w:styleId="StyleLet185ptBefore8ptAfter2pt">
    <w:name w:val="Style Let1 + 8.5 pt Before:  8 pt After:  2 pt"/>
    <w:basedOn w:val="Normal"/>
    <w:rsid w:val="00AD36D6"/>
    <w:pPr>
      <w:tabs>
        <w:tab w:val="left" w:pos="567"/>
        <w:tab w:val="num" w:pos="720"/>
      </w:tabs>
      <w:spacing w:before="160" w:after="40"/>
      <w:ind w:left="720" w:hanging="720"/>
    </w:pPr>
    <w:rPr>
      <w:rFonts w:cs="Times New Roman"/>
      <w:sz w:val="17"/>
      <w:szCs w:val="20"/>
      <w:lang w:eastAsia="en-AU"/>
    </w:rPr>
  </w:style>
  <w:style w:type="character" w:styleId="CommentReference">
    <w:name w:val="annotation reference"/>
    <w:basedOn w:val="DefaultParagraphFont"/>
    <w:semiHidden/>
    <w:unhideWhenUsed/>
    <w:rsid w:val="008F57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F577D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F577D"/>
    <w:rPr>
      <w:rFonts w:ascii="Arial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F57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F577D"/>
    <w:rPr>
      <w:rFonts w:ascii="Arial" w:hAnsi="Arial" w:cs="Arial"/>
      <w:b/>
      <w:bCs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8F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F577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1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Clarke and Kann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subject>Normal</dc:subject>
  <dc:creator>k.eaton</dc:creator>
  <cp:keywords>Normal Template</cp:keywords>
  <cp:lastModifiedBy>GCKC</cp:lastModifiedBy>
  <cp:revision>3</cp:revision>
  <cp:lastPrinted>2014-09-26T04:34:00Z</cp:lastPrinted>
  <dcterms:created xsi:type="dcterms:W3CDTF">2019-10-15T06:28:00Z</dcterms:created>
  <dcterms:modified xsi:type="dcterms:W3CDTF">2019-10-15T06:38:00Z</dcterms:modified>
</cp:coreProperties>
</file>